
<file path=[Content_Types].xml><?xml version="1.0" encoding="utf-8"?>
<Types xmlns="http://schemas.openxmlformats.org/package/2006/content-types">
  <Default Extension="emf" ContentType="image/x-em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F0236A" w14:textId="3294516E" w:rsidR="00895318" w:rsidRPr="00456A0D" w:rsidRDefault="00895318" w:rsidP="00895318">
      <w:pPr>
        <w:rPr>
          <w:rFonts w:ascii="Arial" w:hAnsi="Arial" w:cs="Arial"/>
        </w:rPr>
      </w:pPr>
    </w:p>
    <w:p w14:paraId="7A8B6269" w14:textId="77777777" w:rsidR="00895318" w:rsidRPr="00456A0D" w:rsidRDefault="00895318" w:rsidP="00895318">
      <w:pPr>
        <w:rPr>
          <w:rFonts w:ascii="Arial" w:hAnsi="Arial" w:cs="Arial"/>
        </w:rPr>
      </w:pPr>
    </w:p>
    <w:p w14:paraId="504B4C3B" w14:textId="77777777" w:rsidR="00895318" w:rsidRPr="00456A0D" w:rsidRDefault="00895318" w:rsidP="00895318">
      <w:pPr>
        <w:rPr>
          <w:rFonts w:ascii="Arial" w:hAnsi="Arial" w:cs="Arial"/>
        </w:rPr>
      </w:pPr>
    </w:p>
    <w:p w14:paraId="73B85776" w14:textId="77777777" w:rsidR="00895318" w:rsidRPr="00456A0D" w:rsidRDefault="00895318" w:rsidP="00895318">
      <w:pPr>
        <w:rPr>
          <w:rFonts w:ascii="Arial" w:hAnsi="Arial" w:cs="Arial"/>
        </w:rPr>
      </w:pPr>
    </w:p>
    <w:p w14:paraId="02003684" w14:textId="77777777" w:rsidR="00895318" w:rsidRPr="00456A0D" w:rsidRDefault="00895318" w:rsidP="00895318">
      <w:pPr>
        <w:rPr>
          <w:rFonts w:ascii="Arial" w:hAnsi="Arial" w:cs="Arial"/>
        </w:rPr>
      </w:pPr>
    </w:p>
    <w:p w14:paraId="5D38281D" w14:textId="77777777" w:rsidR="00895318" w:rsidRPr="00456A0D" w:rsidRDefault="00895318" w:rsidP="00895318">
      <w:pPr>
        <w:rPr>
          <w:rFonts w:ascii="Arial" w:hAnsi="Arial" w:cs="Arial"/>
        </w:rPr>
      </w:pPr>
    </w:p>
    <w:p w14:paraId="27F2A6B2" w14:textId="55D41B21" w:rsidR="00F21882" w:rsidRPr="00F21882" w:rsidRDefault="00F21882" w:rsidP="00F21882">
      <w:pPr>
        <w:jc w:val="center"/>
        <w:rPr>
          <w:rFonts w:ascii="Arial" w:hAnsi="Arial" w:cs="Arial"/>
          <w:b/>
          <w:sz w:val="32"/>
          <w:szCs w:val="32"/>
        </w:rPr>
      </w:pPr>
      <w:r w:rsidRPr="00F21882">
        <w:rPr>
          <w:rFonts w:ascii="Arial" w:hAnsi="Arial" w:cs="Arial"/>
          <w:b/>
          <w:sz w:val="32"/>
          <w:szCs w:val="32"/>
        </w:rPr>
        <w:t>Technické a provozní standardy Veřejné dopravy Vysočiny</w:t>
      </w:r>
      <w:r w:rsidR="003A244E">
        <w:rPr>
          <w:rFonts w:ascii="Arial" w:hAnsi="Arial" w:cs="Arial"/>
          <w:b/>
          <w:sz w:val="32"/>
          <w:szCs w:val="32"/>
        </w:rPr>
        <w:t xml:space="preserve"> pro první období</w:t>
      </w:r>
    </w:p>
    <w:p w14:paraId="22F1C8AB" w14:textId="77777777" w:rsidR="00F21882" w:rsidRPr="00456A0D" w:rsidRDefault="00F21882" w:rsidP="00F21882">
      <w:pPr>
        <w:rPr>
          <w:rFonts w:ascii="Arial" w:hAnsi="Arial" w:cs="Arial"/>
        </w:rPr>
      </w:pPr>
    </w:p>
    <w:p w14:paraId="4E67C949" w14:textId="77777777" w:rsidR="00895318" w:rsidRPr="00456A0D" w:rsidRDefault="00895318" w:rsidP="00895318">
      <w:pPr>
        <w:rPr>
          <w:rFonts w:ascii="Arial" w:hAnsi="Arial" w:cs="Arial"/>
        </w:rPr>
      </w:pPr>
    </w:p>
    <w:p w14:paraId="7EA1E3CF" w14:textId="77777777" w:rsidR="00895318" w:rsidRPr="00456A0D" w:rsidRDefault="00895318" w:rsidP="00895318">
      <w:pPr>
        <w:rPr>
          <w:rFonts w:ascii="Arial" w:hAnsi="Arial" w:cs="Arial"/>
        </w:rPr>
      </w:pPr>
    </w:p>
    <w:p w14:paraId="23AD8ACA" w14:textId="77777777" w:rsidR="00895318" w:rsidRPr="00456A0D" w:rsidRDefault="00895318" w:rsidP="00895318">
      <w:pPr>
        <w:rPr>
          <w:rFonts w:ascii="Arial" w:hAnsi="Arial" w:cs="Arial"/>
        </w:rPr>
      </w:pPr>
    </w:p>
    <w:p w14:paraId="53B23455" w14:textId="77777777" w:rsidR="00895318" w:rsidRPr="00456A0D" w:rsidRDefault="00895318" w:rsidP="00895318">
      <w:pPr>
        <w:rPr>
          <w:rFonts w:ascii="Arial" w:hAnsi="Arial" w:cs="Arial"/>
        </w:rPr>
      </w:pPr>
    </w:p>
    <w:p w14:paraId="768E8F9F" w14:textId="77777777" w:rsidR="00895318" w:rsidRPr="00456A0D" w:rsidRDefault="00895318" w:rsidP="00895318">
      <w:pPr>
        <w:rPr>
          <w:rFonts w:ascii="Arial" w:hAnsi="Arial" w:cs="Arial"/>
        </w:rPr>
      </w:pPr>
    </w:p>
    <w:p w14:paraId="5628B26F" w14:textId="77777777" w:rsidR="00895318" w:rsidRPr="00456A0D" w:rsidRDefault="00895318" w:rsidP="00895318">
      <w:pPr>
        <w:rPr>
          <w:rFonts w:ascii="Arial" w:hAnsi="Arial" w:cs="Arial"/>
        </w:rPr>
      </w:pPr>
    </w:p>
    <w:p w14:paraId="725226E9" w14:textId="77777777" w:rsidR="00895318" w:rsidRPr="00456A0D" w:rsidRDefault="00895318" w:rsidP="00895318">
      <w:pPr>
        <w:rPr>
          <w:rFonts w:ascii="Arial" w:hAnsi="Arial" w:cs="Arial"/>
        </w:rPr>
      </w:pPr>
    </w:p>
    <w:p w14:paraId="54ABA9A3" w14:textId="77777777" w:rsidR="00895318" w:rsidRPr="00456A0D" w:rsidRDefault="00895318" w:rsidP="00895318">
      <w:pPr>
        <w:rPr>
          <w:rFonts w:ascii="Arial" w:hAnsi="Arial" w:cs="Arial"/>
        </w:rPr>
      </w:pPr>
    </w:p>
    <w:p w14:paraId="5897A8C1" w14:textId="77777777" w:rsidR="00895318" w:rsidRPr="00456A0D" w:rsidRDefault="00895318" w:rsidP="00895318">
      <w:pPr>
        <w:rPr>
          <w:rFonts w:ascii="Arial" w:hAnsi="Arial" w:cs="Arial"/>
        </w:rPr>
      </w:pPr>
    </w:p>
    <w:p w14:paraId="4D31EC73" w14:textId="77777777" w:rsidR="00895318" w:rsidRPr="00456A0D" w:rsidRDefault="00895318" w:rsidP="00895318">
      <w:pPr>
        <w:rPr>
          <w:rFonts w:ascii="Arial" w:hAnsi="Arial" w:cs="Arial"/>
        </w:rPr>
      </w:pPr>
    </w:p>
    <w:p w14:paraId="0F48C6AE" w14:textId="77777777" w:rsidR="00895318" w:rsidRPr="00456A0D" w:rsidRDefault="00895318" w:rsidP="00895318">
      <w:pPr>
        <w:rPr>
          <w:rFonts w:ascii="Arial" w:hAnsi="Arial" w:cs="Arial"/>
        </w:rPr>
      </w:pPr>
    </w:p>
    <w:p w14:paraId="75FABEF3" w14:textId="77777777" w:rsidR="00895318" w:rsidRPr="00456A0D" w:rsidRDefault="00895318" w:rsidP="00895318">
      <w:pPr>
        <w:rPr>
          <w:rFonts w:ascii="Arial" w:hAnsi="Arial" w:cs="Arial"/>
        </w:rPr>
      </w:pPr>
    </w:p>
    <w:p w14:paraId="2F7C63E5" w14:textId="77777777" w:rsidR="00895318" w:rsidRPr="00456A0D" w:rsidRDefault="00895318" w:rsidP="00895318">
      <w:pPr>
        <w:rPr>
          <w:rFonts w:ascii="Arial" w:hAnsi="Arial" w:cs="Arial"/>
        </w:rPr>
      </w:pPr>
    </w:p>
    <w:p w14:paraId="52110628" w14:textId="77777777" w:rsidR="00895318" w:rsidRPr="00456A0D" w:rsidRDefault="00895318" w:rsidP="00895318">
      <w:pPr>
        <w:rPr>
          <w:rFonts w:ascii="Arial" w:hAnsi="Arial" w:cs="Arial"/>
        </w:rPr>
      </w:pPr>
    </w:p>
    <w:p w14:paraId="72260EAF" w14:textId="77777777" w:rsidR="00895318" w:rsidRPr="00456A0D" w:rsidRDefault="00895318" w:rsidP="00895318">
      <w:pPr>
        <w:rPr>
          <w:rFonts w:ascii="Arial" w:hAnsi="Arial" w:cs="Arial"/>
        </w:rPr>
      </w:pPr>
    </w:p>
    <w:p w14:paraId="390E4DD4" w14:textId="77777777" w:rsidR="00895318" w:rsidRPr="00456A0D" w:rsidRDefault="00895318" w:rsidP="00895318">
      <w:pPr>
        <w:rPr>
          <w:rFonts w:ascii="Arial" w:hAnsi="Arial" w:cs="Arial"/>
        </w:rPr>
      </w:pPr>
    </w:p>
    <w:p w14:paraId="74CC9A66" w14:textId="46570375" w:rsidR="00895318" w:rsidRPr="00456A0D" w:rsidRDefault="00C4768C" w:rsidP="00895318">
      <w:pPr>
        <w:jc w:val="center"/>
        <w:rPr>
          <w:rFonts w:ascii="Arial" w:hAnsi="Arial" w:cs="Arial"/>
        </w:rPr>
      </w:pPr>
      <w:r>
        <w:rPr>
          <w:rFonts w:ascii="Arial" w:hAnsi="Arial" w:cs="Arial"/>
        </w:rPr>
        <w:t>Únor</w:t>
      </w:r>
      <w:r w:rsidR="00467DCC" w:rsidRPr="00456A0D">
        <w:rPr>
          <w:rFonts w:ascii="Arial" w:hAnsi="Arial" w:cs="Arial"/>
        </w:rPr>
        <w:t xml:space="preserve"> </w:t>
      </w:r>
      <w:r w:rsidR="00A54111" w:rsidRPr="00456A0D">
        <w:rPr>
          <w:rFonts w:ascii="Arial" w:hAnsi="Arial" w:cs="Arial"/>
        </w:rPr>
        <w:t>202</w:t>
      </w:r>
      <w:r w:rsidR="00A54111">
        <w:rPr>
          <w:rFonts w:ascii="Arial" w:hAnsi="Arial" w:cs="Arial"/>
        </w:rPr>
        <w:t>1</w:t>
      </w:r>
    </w:p>
    <w:p w14:paraId="684C39D5" w14:textId="77777777" w:rsidR="00895318" w:rsidRPr="00456A0D" w:rsidRDefault="00895318">
      <w:pPr>
        <w:rPr>
          <w:rFonts w:ascii="Arial" w:hAnsi="Arial" w:cs="Arial"/>
        </w:rPr>
      </w:pPr>
      <w:r w:rsidRPr="00456A0D">
        <w:rPr>
          <w:rFonts w:ascii="Arial" w:hAnsi="Arial" w:cs="Arial"/>
        </w:rPr>
        <w:br w:type="page"/>
      </w:r>
    </w:p>
    <w:p w14:paraId="4F53871B" w14:textId="77777777" w:rsidR="00C540B5" w:rsidRPr="0060009F" w:rsidRDefault="00895318" w:rsidP="0060009F">
      <w:pPr>
        <w:pStyle w:val="Nadpis1"/>
        <w:rPr>
          <w:rFonts w:ascii="Arial" w:hAnsi="Arial" w:cs="Arial"/>
          <w:color w:val="auto"/>
        </w:rPr>
      </w:pPr>
      <w:r w:rsidRPr="0060009F">
        <w:rPr>
          <w:rFonts w:ascii="Arial" w:hAnsi="Arial" w:cs="Arial"/>
          <w:color w:val="auto"/>
        </w:rPr>
        <w:lastRenderedPageBreak/>
        <w:t>Úvod</w:t>
      </w:r>
    </w:p>
    <w:p w14:paraId="5272F1C5" w14:textId="7692B74B" w:rsidR="00895318" w:rsidRPr="00456A0D" w:rsidRDefault="004667C4" w:rsidP="00D87FD3">
      <w:pPr>
        <w:spacing w:before="120" w:after="120" w:line="360" w:lineRule="auto"/>
        <w:ind w:firstLine="284"/>
        <w:jc w:val="both"/>
        <w:rPr>
          <w:rFonts w:ascii="Arial" w:hAnsi="Arial" w:cs="Arial"/>
        </w:rPr>
      </w:pPr>
      <w:r w:rsidRPr="00456A0D">
        <w:rPr>
          <w:rFonts w:ascii="Arial" w:hAnsi="Arial" w:cs="Arial"/>
        </w:rPr>
        <w:t xml:space="preserve">Technické a provozní standardy Veřejné dopravy Vysočiny (VDV) stanovují jednotné požadavky na rozsah a úroveň poskytovaných služeb, které vychází </w:t>
      </w:r>
      <w:r w:rsidR="00C174CA" w:rsidRPr="00456A0D">
        <w:rPr>
          <w:rFonts w:ascii="Arial" w:hAnsi="Arial" w:cs="Arial"/>
        </w:rPr>
        <w:t xml:space="preserve">z ustanovení a doporučení platné </w:t>
      </w:r>
      <w:r w:rsidR="00467DCC">
        <w:rPr>
          <w:rFonts w:ascii="Arial" w:hAnsi="Arial" w:cs="Arial"/>
        </w:rPr>
        <w:t xml:space="preserve">a účinné </w:t>
      </w:r>
      <w:r w:rsidR="00C174CA" w:rsidRPr="00456A0D">
        <w:rPr>
          <w:rFonts w:ascii="Arial" w:hAnsi="Arial" w:cs="Arial"/>
        </w:rPr>
        <w:t xml:space="preserve">legislativy a </w:t>
      </w:r>
      <w:r w:rsidRPr="00456A0D">
        <w:rPr>
          <w:rFonts w:ascii="Arial" w:hAnsi="Arial" w:cs="Arial"/>
        </w:rPr>
        <w:t>v kontextu současných finančních možností Objednatele</w:t>
      </w:r>
      <w:r w:rsidR="00C174CA" w:rsidRPr="00456A0D">
        <w:rPr>
          <w:rFonts w:ascii="Arial" w:hAnsi="Arial" w:cs="Arial"/>
        </w:rPr>
        <w:t>. Technické a provozní standardy VDV byly na</w:t>
      </w:r>
      <w:r w:rsidR="00AD7657" w:rsidRPr="00456A0D">
        <w:rPr>
          <w:rFonts w:ascii="Arial" w:hAnsi="Arial" w:cs="Arial"/>
        </w:rPr>
        <w:t>staveny tak, aby se mohly stát základem jed</w:t>
      </w:r>
      <w:r w:rsidR="009A63EE" w:rsidRPr="00456A0D">
        <w:rPr>
          <w:rFonts w:ascii="Arial" w:hAnsi="Arial" w:cs="Arial"/>
        </w:rPr>
        <w:t xml:space="preserve">notné úrovně kvality </w:t>
      </w:r>
      <w:r w:rsidR="00467DCC" w:rsidRPr="00456A0D">
        <w:rPr>
          <w:rFonts w:ascii="Arial" w:hAnsi="Arial" w:cs="Arial"/>
        </w:rPr>
        <w:t>poskytovan</w:t>
      </w:r>
      <w:r w:rsidR="00467DCC">
        <w:rPr>
          <w:rFonts w:ascii="Arial" w:hAnsi="Arial" w:cs="Arial"/>
        </w:rPr>
        <w:t>ých</w:t>
      </w:r>
      <w:r w:rsidR="00467DCC" w:rsidRPr="00456A0D">
        <w:rPr>
          <w:rFonts w:ascii="Arial" w:hAnsi="Arial" w:cs="Arial"/>
        </w:rPr>
        <w:t xml:space="preserve"> </w:t>
      </w:r>
      <w:r w:rsidR="009A63EE" w:rsidRPr="00456A0D">
        <w:rPr>
          <w:rFonts w:ascii="Arial" w:hAnsi="Arial" w:cs="Arial"/>
        </w:rPr>
        <w:t>služ</w:t>
      </w:r>
      <w:r w:rsidR="00467DCC">
        <w:rPr>
          <w:rFonts w:ascii="Arial" w:hAnsi="Arial" w:cs="Arial"/>
        </w:rPr>
        <w:t>e</w:t>
      </w:r>
      <w:r w:rsidR="009A63EE" w:rsidRPr="00456A0D">
        <w:rPr>
          <w:rFonts w:ascii="Arial" w:hAnsi="Arial" w:cs="Arial"/>
        </w:rPr>
        <w:t>b.</w:t>
      </w:r>
    </w:p>
    <w:p w14:paraId="1EB2000A" w14:textId="308A4463" w:rsidR="0060009F" w:rsidRDefault="009A63EE" w:rsidP="00D87FD3">
      <w:pPr>
        <w:spacing w:before="120" w:after="120" w:line="360" w:lineRule="auto"/>
        <w:ind w:firstLine="284"/>
        <w:jc w:val="both"/>
        <w:rPr>
          <w:rFonts w:ascii="Arial" w:hAnsi="Arial" w:cs="Arial"/>
        </w:rPr>
      </w:pPr>
      <w:r w:rsidRPr="00456A0D">
        <w:rPr>
          <w:rFonts w:ascii="Arial" w:hAnsi="Arial" w:cs="Arial"/>
        </w:rPr>
        <w:t xml:space="preserve">Standardy specifikují náležitosti, které je nutné ze strany dopravce naplnit k zajištění přepravního výkonu na území Kraje Vysočina při uplatnění pravidel </w:t>
      </w:r>
      <w:r w:rsidR="00467DCC">
        <w:rPr>
          <w:rFonts w:ascii="Arial" w:hAnsi="Arial" w:cs="Arial"/>
        </w:rPr>
        <w:t>VDV</w:t>
      </w:r>
      <w:r w:rsidRPr="00456A0D">
        <w:rPr>
          <w:rFonts w:ascii="Arial" w:hAnsi="Arial" w:cs="Arial"/>
        </w:rPr>
        <w:t xml:space="preserve">. </w:t>
      </w:r>
    </w:p>
    <w:p w14:paraId="672360F1" w14:textId="77777777" w:rsidR="0060009F" w:rsidRDefault="0060009F">
      <w:pPr>
        <w:rPr>
          <w:rFonts w:ascii="Arial" w:hAnsi="Arial" w:cs="Arial"/>
        </w:rPr>
      </w:pPr>
      <w:r>
        <w:rPr>
          <w:rFonts w:ascii="Arial" w:hAnsi="Arial" w:cs="Arial"/>
        </w:rPr>
        <w:br w:type="page"/>
      </w:r>
    </w:p>
    <w:p w14:paraId="2DB84192" w14:textId="77777777" w:rsidR="0025090D" w:rsidRPr="0060009F" w:rsidRDefault="0025090D" w:rsidP="0060009F">
      <w:pPr>
        <w:pStyle w:val="Nadpis1"/>
        <w:rPr>
          <w:rFonts w:ascii="Arial" w:hAnsi="Arial" w:cs="Arial"/>
          <w:color w:val="auto"/>
        </w:rPr>
      </w:pPr>
      <w:r w:rsidRPr="0060009F">
        <w:rPr>
          <w:rFonts w:ascii="Arial" w:hAnsi="Arial" w:cs="Arial"/>
          <w:color w:val="auto"/>
        </w:rPr>
        <w:lastRenderedPageBreak/>
        <w:t>Standard vybavení vozidel</w:t>
      </w:r>
    </w:p>
    <w:p w14:paraId="10B851E3" w14:textId="759F50CB" w:rsidR="0025090D" w:rsidRPr="00456A0D" w:rsidRDefault="0025090D" w:rsidP="0025090D">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Vozidla zabezpečující dopravu na linkách VDV musí být homologována dle platných </w:t>
      </w:r>
      <w:r w:rsidR="00467DCC">
        <w:rPr>
          <w:rFonts w:ascii="Arial" w:hAnsi="Arial" w:cs="Arial"/>
          <w:shd w:val="clear" w:color="auto" w:fill="FFFFFF"/>
        </w:rPr>
        <w:t>a účinných, resp. použitelných</w:t>
      </w:r>
      <w:r w:rsidR="008322A4">
        <w:rPr>
          <w:rFonts w:ascii="Arial" w:hAnsi="Arial" w:cs="Arial"/>
          <w:shd w:val="clear" w:color="auto" w:fill="FFFFFF"/>
        </w:rPr>
        <w:t>,</w:t>
      </w:r>
      <w:r w:rsidR="00467DCC">
        <w:rPr>
          <w:rFonts w:ascii="Arial" w:hAnsi="Arial" w:cs="Arial"/>
          <w:shd w:val="clear" w:color="auto" w:fill="FFFFFF"/>
        </w:rPr>
        <w:t xml:space="preserve"> </w:t>
      </w:r>
      <w:r w:rsidRPr="00456A0D">
        <w:rPr>
          <w:rFonts w:ascii="Arial" w:hAnsi="Arial" w:cs="Arial"/>
          <w:shd w:val="clear" w:color="auto" w:fill="FFFFFF"/>
        </w:rPr>
        <w:t xml:space="preserve">národních </w:t>
      </w:r>
      <w:r w:rsidR="00467DCC">
        <w:rPr>
          <w:rFonts w:ascii="Arial" w:hAnsi="Arial" w:cs="Arial"/>
          <w:shd w:val="clear" w:color="auto" w:fill="FFFFFF"/>
        </w:rPr>
        <w:t xml:space="preserve">a </w:t>
      </w:r>
      <w:r w:rsidR="00467DCC" w:rsidRPr="00456A0D">
        <w:rPr>
          <w:rFonts w:ascii="Arial" w:hAnsi="Arial" w:cs="Arial"/>
          <w:shd w:val="clear" w:color="auto" w:fill="FFFFFF"/>
        </w:rPr>
        <w:t xml:space="preserve">evropských </w:t>
      </w:r>
      <w:r w:rsidRPr="00456A0D">
        <w:rPr>
          <w:rFonts w:ascii="Arial" w:hAnsi="Arial" w:cs="Arial"/>
          <w:shd w:val="clear" w:color="auto" w:fill="FFFFFF"/>
        </w:rPr>
        <w:t xml:space="preserve">předpisů. </w:t>
      </w:r>
    </w:p>
    <w:p w14:paraId="0F509249" w14:textId="77777777" w:rsidR="0025090D" w:rsidRPr="0060009F" w:rsidRDefault="0025090D" w:rsidP="0060009F">
      <w:pPr>
        <w:pStyle w:val="Nadpis2"/>
        <w:rPr>
          <w:rFonts w:ascii="Arial" w:hAnsi="Arial" w:cs="Arial"/>
          <w:color w:val="auto"/>
        </w:rPr>
      </w:pPr>
      <w:r w:rsidRPr="0060009F">
        <w:rPr>
          <w:rFonts w:ascii="Arial" w:hAnsi="Arial" w:cs="Arial"/>
          <w:color w:val="auto"/>
        </w:rPr>
        <w:t>Kategorie vozidel</w:t>
      </w:r>
    </w:p>
    <w:p w14:paraId="2108AAC7" w14:textId="633527C5" w:rsidR="0025090D" w:rsidRPr="00456A0D" w:rsidRDefault="0025090D" w:rsidP="0025090D">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Pro účely zajištění </w:t>
      </w:r>
      <w:r w:rsidR="00567C09">
        <w:rPr>
          <w:rFonts w:ascii="Arial" w:hAnsi="Arial" w:cs="Arial"/>
          <w:shd w:val="clear" w:color="auto" w:fill="FFFFFF"/>
        </w:rPr>
        <w:t>VDV</w:t>
      </w:r>
      <w:r w:rsidRPr="00456A0D">
        <w:rPr>
          <w:rFonts w:ascii="Arial" w:hAnsi="Arial" w:cs="Arial"/>
          <w:shd w:val="clear" w:color="auto" w:fill="FFFFFF"/>
        </w:rPr>
        <w:t xml:space="preserve"> v oblasti autobusové dopravy jsou specifikovány kategorie vozidel, členěné zejména podle velikosti, respektive </w:t>
      </w:r>
      <w:proofErr w:type="spellStart"/>
      <w:r w:rsidRPr="00456A0D">
        <w:rPr>
          <w:rFonts w:ascii="Arial" w:hAnsi="Arial" w:cs="Arial"/>
          <w:shd w:val="clear" w:color="auto" w:fill="FFFFFF"/>
        </w:rPr>
        <w:t>obsaditelnosti</w:t>
      </w:r>
      <w:proofErr w:type="spellEnd"/>
      <w:r w:rsidRPr="00456A0D">
        <w:rPr>
          <w:rFonts w:ascii="Arial" w:hAnsi="Arial" w:cs="Arial"/>
          <w:shd w:val="clear" w:color="auto" w:fill="FFFFFF"/>
        </w:rPr>
        <w:t xml:space="preserve"> a přípustného stáří. </w:t>
      </w:r>
    </w:p>
    <w:p w14:paraId="7487A3CA" w14:textId="77777777" w:rsidR="0025090D" w:rsidRPr="00456A0D" w:rsidRDefault="0025090D" w:rsidP="0025090D">
      <w:pPr>
        <w:spacing w:before="120" w:after="120" w:line="360" w:lineRule="auto"/>
        <w:ind w:firstLine="284"/>
        <w:jc w:val="both"/>
        <w:rPr>
          <w:rFonts w:ascii="Arial" w:hAnsi="Arial" w:cs="Arial"/>
          <w:shd w:val="clear" w:color="auto" w:fill="FFFFFF"/>
        </w:rPr>
      </w:pPr>
    </w:p>
    <w:p w14:paraId="12A360DD" w14:textId="68B54D02" w:rsidR="0025090D" w:rsidRDefault="0025090D" w:rsidP="0025090D">
      <w:pPr>
        <w:spacing w:before="120" w:after="120" w:line="360" w:lineRule="auto"/>
        <w:jc w:val="both"/>
        <w:rPr>
          <w:rFonts w:ascii="Arial" w:hAnsi="Arial" w:cs="Arial"/>
          <w:bCs/>
          <w:shd w:val="clear" w:color="auto" w:fill="FFFFFF"/>
        </w:rPr>
      </w:pPr>
      <w:r w:rsidRPr="00456A0D">
        <w:rPr>
          <w:rFonts w:ascii="Arial" w:hAnsi="Arial" w:cs="Arial"/>
          <w:bCs/>
          <w:shd w:val="clear" w:color="auto" w:fill="FFFFFF"/>
        </w:rPr>
        <w:t xml:space="preserve">Z hlediska </w:t>
      </w:r>
      <w:r w:rsidRPr="00456A0D">
        <w:rPr>
          <w:rFonts w:ascii="Arial" w:hAnsi="Arial" w:cs="Arial"/>
          <w:shd w:val="clear" w:color="auto" w:fill="FFFFFF"/>
        </w:rPr>
        <w:t>velikosti</w:t>
      </w:r>
      <w:r w:rsidRPr="00456A0D">
        <w:rPr>
          <w:rFonts w:ascii="Arial" w:hAnsi="Arial" w:cs="Arial"/>
          <w:bCs/>
          <w:shd w:val="clear" w:color="auto" w:fill="FFFFFF"/>
        </w:rPr>
        <w:t xml:space="preserve"> jsou rozlišovány kategorie vozidel na:</w:t>
      </w:r>
    </w:p>
    <w:p w14:paraId="0E5832AD" w14:textId="4D5892AA" w:rsidR="00D11FF0" w:rsidRDefault="00D11FF0" w:rsidP="00172E70">
      <w:pPr>
        <w:pStyle w:val="Odstavecseseznamem"/>
        <w:numPr>
          <w:ilvl w:val="0"/>
          <w:numId w:val="1"/>
        </w:numPr>
        <w:spacing w:before="120" w:after="120" w:line="360" w:lineRule="auto"/>
        <w:jc w:val="both"/>
        <w:rPr>
          <w:rFonts w:cs="Arial"/>
          <w:bCs/>
          <w:shd w:val="clear" w:color="auto" w:fill="FFFFFF"/>
        </w:rPr>
      </w:pPr>
      <w:r>
        <w:rPr>
          <w:rFonts w:cs="Arial"/>
          <w:bCs/>
          <w:shd w:val="clear" w:color="auto" w:fill="FFFFFF"/>
        </w:rPr>
        <w:t>Velký autobus</w:t>
      </w:r>
    </w:p>
    <w:p w14:paraId="59FF7306" w14:textId="6722CAE1" w:rsidR="00D11FF0" w:rsidRPr="00D11FF0" w:rsidRDefault="00D11FF0" w:rsidP="00172E70">
      <w:pPr>
        <w:pStyle w:val="Odstavecseseznamem"/>
        <w:numPr>
          <w:ilvl w:val="0"/>
          <w:numId w:val="1"/>
        </w:numPr>
        <w:spacing w:before="120" w:after="120" w:line="360" w:lineRule="auto"/>
        <w:jc w:val="both"/>
        <w:rPr>
          <w:rFonts w:cs="Arial"/>
          <w:bCs/>
          <w:shd w:val="clear" w:color="auto" w:fill="FFFFFF"/>
        </w:rPr>
      </w:pPr>
      <w:r>
        <w:rPr>
          <w:rFonts w:cs="Arial"/>
          <w:bCs/>
          <w:shd w:val="clear" w:color="auto" w:fill="FFFFFF"/>
        </w:rPr>
        <w:t>Malý autobus</w:t>
      </w:r>
    </w:p>
    <w:p w14:paraId="6BE21DC2" w14:textId="77777777" w:rsidR="004A5ACF" w:rsidRDefault="004A5ACF" w:rsidP="0025090D">
      <w:pPr>
        <w:spacing w:before="120" w:after="120" w:line="360" w:lineRule="auto"/>
        <w:jc w:val="both"/>
        <w:rPr>
          <w:rFonts w:ascii="Arial" w:hAnsi="Arial" w:cs="Arial"/>
          <w:bCs/>
          <w:shd w:val="clear" w:color="auto" w:fill="FFFFFF"/>
        </w:rPr>
      </w:pPr>
    </w:p>
    <w:p w14:paraId="40786BB6" w14:textId="2B671FC9" w:rsidR="00F77F61" w:rsidRPr="004A5DD0" w:rsidRDefault="00DF2893" w:rsidP="0025090D">
      <w:pPr>
        <w:spacing w:before="120" w:after="120" w:line="360" w:lineRule="auto"/>
        <w:jc w:val="both"/>
        <w:rPr>
          <w:rFonts w:ascii="Arial" w:hAnsi="Arial" w:cs="Arial"/>
          <w:bCs/>
          <w:shd w:val="clear" w:color="auto" w:fill="FFFFFF"/>
        </w:rPr>
      </w:pPr>
      <w:ins w:id="0" w:author="Autor">
        <w:r>
          <w:rPr>
            <w:rFonts w:ascii="Arial" w:hAnsi="Arial" w:cs="Arial"/>
            <w:bCs/>
            <w:shd w:val="clear" w:color="auto" w:fill="FFFFFF"/>
          </w:rPr>
          <w:t xml:space="preserve">Kategorie Malý autobus </w:t>
        </w:r>
        <w:r w:rsidR="00397846">
          <w:rPr>
            <w:rFonts w:ascii="Arial" w:hAnsi="Arial" w:cs="Arial"/>
            <w:bCs/>
            <w:shd w:val="clear" w:color="auto" w:fill="FFFFFF"/>
          </w:rPr>
          <w:t xml:space="preserve">má minimální </w:t>
        </w:r>
        <w:proofErr w:type="spellStart"/>
        <w:r w:rsidR="00397846">
          <w:rPr>
            <w:rFonts w:ascii="Arial" w:hAnsi="Arial" w:cs="Arial"/>
            <w:bCs/>
            <w:shd w:val="clear" w:color="auto" w:fill="FFFFFF"/>
          </w:rPr>
          <w:t>obsaditelnost</w:t>
        </w:r>
        <w:proofErr w:type="spellEnd"/>
        <w:r w:rsidR="00397846">
          <w:rPr>
            <w:rFonts w:ascii="Arial" w:hAnsi="Arial" w:cs="Arial"/>
            <w:bCs/>
            <w:shd w:val="clear" w:color="auto" w:fill="FFFFFF"/>
          </w:rPr>
          <w:t xml:space="preserve"> 20 míst k sezení. </w:t>
        </w:r>
      </w:ins>
      <w:proofErr w:type="spellStart"/>
      <w:r w:rsidR="004A5DD0" w:rsidRPr="004A5DD0">
        <w:rPr>
          <w:rFonts w:ascii="Arial" w:hAnsi="Arial" w:cs="Arial"/>
          <w:bCs/>
          <w:shd w:val="clear" w:color="auto" w:fill="FFFFFF"/>
        </w:rPr>
        <w:t>Nízkopodlažnost</w:t>
      </w:r>
      <w:proofErr w:type="spellEnd"/>
      <w:r w:rsidR="004A5DD0" w:rsidRPr="004A5DD0">
        <w:rPr>
          <w:rFonts w:ascii="Arial" w:hAnsi="Arial" w:cs="Arial"/>
          <w:bCs/>
          <w:shd w:val="clear" w:color="auto" w:fill="FFFFFF"/>
        </w:rPr>
        <w:t xml:space="preserve"> vozidel provozovaných v </w:t>
      </w:r>
      <w:r w:rsidR="004A5DD0" w:rsidRPr="005178E9">
        <w:rPr>
          <w:rFonts w:ascii="Arial" w:hAnsi="Arial" w:cs="Arial"/>
          <w:bCs/>
          <w:shd w:val="clear" w:color="auto" w:fill="FFFFFF"/>
        </w:rPr>
        <w:t>systému VDV</w:t>
      </w:r>
      <w:r w:rsidR="004A5DD0" w:rsidRPr="00971D6F">
        <w:rPr>
          <w:rFonts w:ascii="Arial" w:hAnsi="Arial" w:cs="Arial"/>
          <w:bCs/>
          <w:shd w:val="clear" w:color="auto" w:fill="FFFFFF"/>
        </w:rPr>
        <w:t xml:space="preserve"> je definována N</w:t>
      </w:r>
      <w:r w:rsidR="004A5DD0" w:rsidRPr="009372C5">
        <w:rPr>
          <w:rFonts w:ascii="Arial" w:hAnsi="Arial" w:cs="Arial"/>
          <w:bCs/>
          <w:shd w:val="clear" w:color="auto" w:fill="FFFFFF"/>
        </w:rPr>
        <w:t>ařízením vlády č.</w:t>
      </w:r>
      <w:r w:rsidR="00172E70">
        <w:rPr>
          <w:rFonts w:ascii="Arial" w:hAnsi="Arial" w:cs="Arial"/>
          <w:bCs/>
          <w:shd w:val="clear" w:color="auto" w:fill="FFFFFF"/>
        </w:rPr>
        <w:t> </w:t>
      </w:r>
      <w:r w:rsidR="004A5DD0" w:rsidRPr="0035771E">
        <w:rPr>
          <w:rFonts w:ascii="Arial" w:hAnsi="Arial" w:cs="Arial"/>
          <w:bCs/>
          <w:shd w:val="clear" w:color="auto" w:fill="FFFFFF"/>
        </w:rPr>
        <w:t>63/</w:t>
      </w:r>
      <w:r w:rsidR="004A5DD0" w:rsidRPr="004A5DD0">
        <w:rPr>
          <w:rFonts w:ascii="Arial" w:hAnsi="Arial" w:cs="Arial"/>
          <w:bCs/>
          <w:shd w:val="clear" w:color="auto" w:fill="FFFFFF"/>
        </w:rPr>
        <w:t xml:space="preserve">2011 Sb. </w:t>
      </w:r>
      <w:r w:rsidR="004A5DD0" w:rsidRPr="00172E70">
        <w:rPr>
          <w:rFonts w:ascii="Arial" w:hAnsi="Arial" w:cs="Arial"/>
        </w:rPr>
        <w:t>Vozidlo umožňuje</w:t>
      </w:r>
      <w:r w:rsidR="00F77F61" w:rsidRPr="00172E70">
        <w:rPr>
          <w:rFonts w:ascii="Arial" w:hAnsi="Arial" w:cs="Arial"/>
        </w:rPr>
        <w:t xml:space="preserve"> přepravu osob s omezenou schopností pohybu a orientace Tato vozidla musí být označena mezinárodním symbolem přístupnosti.</w:t>
      </w:r>
    </w:p>
    <w:p w14:paraId="6649C5EE" w14:textId="77777777" w:rsidR="0025090D" w:rsidRPr="00456A0D" w:rsidRDefault="0025090D" w:rsidP="0025090D">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Z hlediska provozně ekonomických aspektů se v systému mohou uplatňovat i starší vozidla. Proto je zohledněno i další členění:</w:t>
      </w:r>
    </w:p>
    <w:p w14:paraId="373B2B8E" w14:textId="77777777" w:rsidR="0025090D" w:rsidRPr="00456A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Nová vozidla</w:t>
      </w:r>
    </w:p>
    <w:p w14:paraId="7402B63B" w14:textId="4C0D328F" w:rsidR="0025090D" w:rsidRPr="00456A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Starší vozidla</w:t>
      </w:r>
    </w:p>
    <w:p w14:paraId="3B4B1A80" w14:textId="27EAC62F" w:rsidR="00E207B3" w:rsidRDefault="00E207B3" w:rsidP="00E207B3">
      <w:pPr>
        <w:spacing w:before="120" w:after="120" w:line="360" w:lineRule="auto"/>
        <w:jc w:val="both"/>
        <w:rPr>
          <w:rFonts w:ascii="Arial" w:hAnsi="Arial" w:cs="Arial"/>
          <w:bCs/>
          <w:shd w:val="clear" w:color="auto" w:fill="FFFFFF"/>
        </w:rPr>
      </w:pPr>
      <w:r>
        <w:rPr>
          <w:rFonts w:ascii="Arial" w:hAnsi="Arial" w:cs="Arial"/>
          <w:bCs/>
          <w:shd w:val="clear" w:color="auto" w:fill="FFFFFF"/>
        </w:rPr>
        <w:t>Za nové vozidlo se považuje vozidlo</w:t>
      </w:r>
      <w:r w:rsidRPr="00EF756D">
        <w:rPr>
          <w:rFonts w:ascii="Arial" w:hAnsi="Arial" w:cs="Arial"/>
          <w:bCs/>
          <w:shd w:val="clear" w:color="auto" w:fill="FFFFFF"/>
        </w:rPr>
        <w:t>, jehož datum první registrace vozidla uvedené v</w:t>
      </w:r>
      <w:r>
        <w:rPr>
          <w:rFonts w:ascii="Arial" w:hAnsi="Arial" w:cs="Arial"/>
          <w:bCs/>
          <w:shd w:val="clear" w:color="auto" w:fill="FFFFFF"/>
        </w:rPr>
        <w:t> </w:t>
      </w:r>
      <w:r w:rsidRPr="00EF756D">
        <w:rPr>
          <w:rFonts w:ascii="Arial" w:hAnsi="Arial" w:cs="Arial"/>
          <w:bCs/>
          <w:shd w:val="clear" w:color="auto" w:fill="FFFFFF"/>
        </w:rPr>
        <w:t xml:space="preserve">technickém průkazu je </w:t>
      </w:r>
      <w:r>
        <w:rPr>
          <w:rFonts w:ascii="Arial" w:hAnsi="Arial" w:cs="Arial"/>
          <w:bCs/>
          <w:shd w:val="clear" w:color="auto" w:fill="FFFFFF"/>
        </w:rPr>
        <w:t xml:space="preserve">stejné nebo </w:t>
      </w:r>
      <w:r w:rsidRPr="00EF756D">
        <w:rPr>
          <w:rFonts w:ascii="Arial" w:hAnsi="Arial" w:cs="Arial"/>
          <w:bCs/>
          <w:shd w:val="clear" w:color="auto" w:fill="FFFFFF"/>
        </w:rPr>
        <w:t xml:space="preserve">vyšší než datum „Zahájení provozu“ definované ve </w:t>
      </w:r>
      <w:r>
        <w:rPr>
          <w:rFonts w:ascii="Arial" w:hAnsi="Arial" w:cs="Arial"/>
          <w:bCs/>
          <w:shd w:val="clear" w:color="auto" w:fill="FFFFFF"/>
        </w:rPr>
        <w:t>s</w:t>
      </w:r>
      <w:r w:rsidRPr="00EF756D">
        <w:rPr>
          <w:rFonts w:ascii="Arial" w:hAnsi="Arial" w:cs="Arial"/>
          <w:bCs/>
          <w:shd w:val="clear" w:color="auto" w:fill="FFFFFF"/>
        </w:rPr>
        <w:t>mlouvě, k</w:t>
      </w:r>
      <w:r>
        <w:rPr>
          <w:rFonts w:ascii="Arial" w:hAnsi="Arial" w:cs="Arial"/>
          <w:bCs/>
          <w:shd w:val="clear" w:color="auto" w:fill="FFFFFF"/>
        </w:rPr>
        <w:t> </w:t>
      </w:r>
      <w:r w:rsidRPr="00EF756D">
        <w:rPr>
          <w:rFonts w:ascii="Arial" w:hAnsi="Arial" w:cs="Arial"/>
          <w:bCs/>
          <w:shd w:val="clear" w:color="auto" w:fill="FFFFFF"/>
        </w:rPr>
        <w:t>jejímuž plnění bude toto vozidlo používáno.</w:t>
      </w:r>
      <w:r>
        <w:rPr>
          <w:rFonts w:ascii="Arial" w:hAnsi="Arial" w:cs="Arial"/>
          <w:bCs/>
          <w:shd w:val="clear" w:color="auto" w:fill="FFFFFF"/>
        </w:rPr>
        <w:t xml:space="preserve"> </w:t>
      </w:r>
      <w:bookmarkStart w:id="1" w:name="_Hlk62398530"/>
      <w:r>
        <w:rPr>
          <w:rFonts w:ascii="Arial" w:hAnsi="Arial" w:cs="Arial"/>
          <w:bCs/>
          <w:shd w:val="clear" w:color="auto" w:fill="FFFFFF"/>
        </w:rPr>
        <w:t>Za starší vozidlo se považuje vozidlo</w:t>
      </w:r>
      <w:r w:rsidRPr="00EF756D">
        <w:rPr>
          <w:rFonts w:ascii="Arial" w:hAnsi="Arial" w:cs="Arial"/>
          <w:bCs/>
          <w:shd w:val="clear" w:color="auto" w:fill="FFFFFF"/>
        </w:rPr>
        <w:t>, jehož datum první registrace vozidla uvedené v</w:t>
      </w:r>
      <w:r>
        <w:rPr>
          <w:rFonts w:ascii="Arial" w:hAnsi="Arial" w:cs="Arial"/>
          <w:bCs/>
          <w:shd w:val="clear" w:color="auto" w:fill="FFFFFF"/>
        </w:rPr>
        <w:t> </w:t>
      </w:r>
      <w:r w:rsidRPr="00EF756D">
        <w:rPr>
          <w:rFonts w:ascii="Arial" w:hAnsi="Arial" w:cs="Arial"/>
          <w:bCs/>
          <w:shd w:val="clear" w:color="auto" w:fill="FFFFFF"/>
        </w:rPr>
        <w:t xml:space="preserve">technickém průkazu je </w:t>
      </w:r>
      <w:r>
        <w:rPr>
          <w:rFonts w:ascii="Arial" w:hAnsi="Arial" w:cs="Arial"/>
          <w:bCs/>
          <w:shd w:val="clear" w:color="auto" w:fill="FFFFFF"/>
        </w:rPr>
        <w:t>nižší</w:t>
      </w:r>
      <w:r w:rsidRPr="00EF756D">
        <w:rPr>
          <w:rFonts w:ascii="Arial" w:hAnsi="Arial" w:cs="Arial"/>
          <w:bCs/>
          <w:shd w:val="clear" w:color="auto" w:fill="FFFFFF"/>
        </w:rPr>
        <w:t xml:space="preserve"> než datum „Zahájení provozu“ definované ve </w:t>
      </w:r>
      <w:r>
        <w:rPr>
          <w:rFonts w:ascii="Arial" w:hAnsi="Arial" w:cs="Arial"/>
          <w:bCs/>
          <w:shd w:val="clear" w:color="auto" w:fill="FFFFFF"/>
        </w:rPr>
        <w:t>s</w:t>
      </w:r>
      <w:r w:rsidRPr="00EF756D">
        <w:rPr>
          <w:rFonts w:ascii="Arial" w:hAnsi="Arial" w:cs="Arial"/>
          <w:bCs/>
          <w:shd w:val="clear" w:color="auto" w:fill="FFFFFF"/>
        </w:rPr>
        <w:t>mlouvě, k</w:t>
      </w:r>
      <w:r>
        <w:rPr>
          <w:rFonts w:ascii="Arial" w:hAnsi="Arial" w:cs="Arial"/>
          <w:bCs/>
          <w:shd w:val="clear" w:color="auto" w:fill="FFFFFF"/>
        </w:rPr>
        <w:t> </w:t>
      </w:r>
      <w:r w:rsidRPr="00EF756D">
        <w:rPr>
          <w:rFonts w:ascii="Arial" w:hAnsi="Arial" w:cs="Arial"/>
          <w:bCs/>
          <w:shd w:val="clear" w:color="auto" w:fill="FFFFFF"/>
        </w:rPr>
        <w:t>jejímuž plnění bude toto vozidlo používáno.</w:t>
      </w:r>
      <w:bookmarkEnd w:id="1"/>
    </w:p>
    <w:p w14:paraId="4E492557" w14:textId="77777777" w:rsidR="00593DEB" w:rsidRDefault="00593DEB" w:rsidP="00593DEB">
      <w:pPr>
        <w:spacing w:before="120" w:after="120" w:line="360" w:lineRule="auto"/>
        <w:jc w:val="both"/>
        <w:rPr>
          <w:rFonts w:ascii="Arial" w:hAnsi="Arial" w:cs="Arial"/>
          <w:bCs/>
          <w:shd w:val="clear" w:color="auto" w:fill="FFFFFF"/>
        </w:rPr>
      </w:pPr>
      <w:bookmarkStart w:id="2" w:name="_Hlk63756737"/>
    </w:p>
    <w:p w14:paraId="4B7FEADF" w14:textId="48570AE1" w:rsidR="00593DEB" w:rsidRDefault="00593DEB" w:rsidP="00593DEB">
      <w:pPr>
        <w:spacing w:before="120" w:after="120" w:line="360" w:lineRule="auto"/>
        <w:jc w:val="both"/>
        <w:rPr>
          <w:rFonts w:ascii="Arial" w:hAnsi="Arial" w:cs="Arial"/>
          <w:bCs/>
          <w:shd w:val="clear" w:color="auto" w:fill="FFFFFF"/>
        </w:rPr>
      </w:pPr>
      <w:r>
        <w:rPr>
          <w:rFonts w:ascii="Arial" w:hAnsi="Arial" w:cs="Arial"/>
          <w:bCs/>
          <w:shd w:val="clear" w:color="auto" w:fill="FFFFFF"/>
        </w:rPr>
        <w:t>Minimální počet vozidel (</w:t>
      </w:r>
      <w:r w:rsidRPr="004A5ACF">
        <w:rPr>
          <w:rFonts w:ascii="Arial" w:hAnsi="Arial" w:cs="Arial"/>
          <w:bCs/>
          <w:shd w:val="clear" w:color="auto" w:fill="FFFFFF"/>
        </w:rPr>
        <w:t xml:space="preserve">bez </w:t>
      </w:r>
      <w:r>
        <w:rPr>
          <w:rFonts w:ascii="Arial" w:hAnsi="Arial" w:cs="Arial"/>
          <w:bCs/>
          <w:shd w:val="clear" w:color="auto" w:fill="FFFFFF"/>
        </w:rPr>
        <w:t>o</w:t>
      </w:r>
      <w:r w:rsidRPr="004A5ACF">
        <w:rPr>
          <w:rFonts w:ascii="Arial" w:hAnsi="Arial" w:cs="Arial"/>
          <w:bCs/>
          <w:shd w:val="clear" w:color="auto" w:fill="FFFFFF"/>
        </w:rPr>
        <w:t xml:space="preserve">perativní zálohy a </w:t>
      </w:r>
      <w:r>
        <w:rPr>
          <w:rFonts w:ascii="Arial" w:hAnsi="Arial" w:cs="Arial"/>
          <w:bCs/>
          <w:shd w:val="clear" w:color="auto" w:fill="FFFFFF"/>
        </w:rPr>
        <w:t>p</w:t>
      </w:r>
      <w:r w:rsidRPr="004A5ACF">
        <w:rPr>
          <w:rFonts w:ascii="Arial" w:hAnsi="Arial" w:cs="Arial"/>
          <w:bCs/>
          <w:shd w:val="clear" w:color="auto" w:fill="FFFFFF"/>
        </w:rPr>
        <w:t xml:space="preserve">rovozní zálohy, tj. pouze turnusových </w:t>
      </w:r>
      <w:r>
        <w:rPr>
          <w:rFonts w:ascii="Arial" w:hAnsi="Arial" w:cs="Arial"/>
          <w:bCs/>
          <w:shd w:val="clear" w:color="auto" w:fill="FFFFFF"/>
        </w:rPr>
        <w:t>v</w:t>
      </w:r>
      <w:r w:rsidRPr="004A5ACF">
        <w:rPr>
          <w:rFonts w:ascii="Arial" w:hAnsi="Arial" w:cs="Arial"/>
          <w:bCs/>
          <w:shd w:val="clear" w:color="auto" w:fill="FFFFFF"/>
        </w:rPr>
        <w:t>ozidel)</w:t>
      </w:r>
      <w:r>
        <w:rPr>
          <w:rFonts w:ascii="Arial" w:hAnsi="Arial" w:cs="Arial"/>
          <w:bCs/>
          <w:shd w:val="clear" w:color="auto" w:fill="FFFFFF"/>
        </w:rPr>
        <w:t xml:space="preserve"> ke dni podpisu smlouvy:</w:t>
      </w:r>
    </w:p>
    <w:tbl>
      <w:tblPr>
        <w:tblStyle w:val="Mkatabulky"/>
        <w:tblW w:w="0" w:type="auto"/>
        <w:tblLook w:val="04A0" w:firstRow="1" w:lastRow="0" w:firstColumn="1" w:lastColumn="0" w:noHBand="0" w:noVBand="1"/>
      </w:tblPr>
      <w:tblGrid>
        <w:gridCol w:w="4531"/>
        <w:gridCol w:w="1510"/>
        <w:gridCol w:w="3021"/>
      </w:tblGrid>
      <w:tr w:rsidR="00593DEB" w14:paraId="5E2536BE" w14:textId="77777777" w:rsidTr="005F32B2">
        <w:tc>
          <w:tcPr>
            <w:tcW w:w="4531" w:type="dxa"/>
            <w:vAlign w:val="center"/>
          </w:tcPr>
          <w:p w14:paraId="05623E50" w14:textId="77777777" w:rsidR="00593DEB" w:rsidRDefault="00593DEB" w:rsidP="005F32B2">
            <w:pPr>
              <w:spacing w:line="360" w:lineRule="auto"/>
              <w:jc w:val="both"/>
              <w:rPr>
                <w:rFonts w:cs="Arial"/>
                <w:bCs/>
                <w:shd w:val="clear" w:color="auto" w:fill="FFFFFF"/>
              </w:rPr>
            </w:pPr>
            <w:r>
              <w:rPr>
                <w:rFonts w:cs="Arial"/>
                <w:bCs/>
                <w:shd w:val="clear" w:color="auto" w:fill="FFFFFF"/>
              </w:rPr>
              <w:t>Oblast</w:t>
            </w:r>
          </w:p>
        </w:tc>
        <w:tc>
          <w:tcPr>
            <w:tcW w:w="1510" w:type="dxa"/>
            <w:vAlign w:val="center"/>
          </w:tcPr>
          <w:p w14:paraId="24FD399D" w14:textId="77777777" w:rsidR="00593DEB" w:rsidRDefault="00593DEB" w:rsidP="005F32B2">
            <w:pPr>
              <w:spacing w:line="360" w:lineRule="auto"/>
              <w:jc w:val="both"/>
              <w:rPr>
                <w:rFonts w:cs="Arial"/>
                <w:bCs/>
                <w:shd w:val="clear" w:color="auto" w:fill="FFFFFF"/>
              </w:rPr>
            </w:pPr>
            <w:r>
              <w:rPr>
                <w:rFonts w:cs="Arial"/>
                <w:bCs/>
                <w:shd w:val="clear" w:color="auto" w:fill="FFFFFF"/>
              </w:rPr>
              <w:t>Číslo oblasti</w:t>
            </w:r>
          </w:p>
        </w:tc>
        <w:tc>
          <w:tcPr>
            <w:tcW w:w="3021" w:type="dxa"/>
            <w:vAlign w:val="center"/>
          </w:tcPr>
          <w:p w14:paraId="2197F881" w14:textId="77777777" w:rsidR="00593DEB" w:rsidRDefault="00593DEB" w:rsidP="005F32B2">
            <w:pPr>
              <w:spacing w:line="360" w:lineRule="auto"/>
              <w:jc w:val="both"/>
              <w:rPr>
                <w:rFonts w:cs="Arial"/>
                <w:bCs/>
                <w:shd w:val="clear" w:color="auto" w:fill="FFFFFF"/>
              </w:rPr>
            </w:pPr>
            <w:r>
              <w:rPr>
                <w:rFonts w:cs="Arial"/>
                <w:bCs/>
                <w:shd w:val="clear" w:color="auto" w:fill="FFFFFF"/>
              </w:rPr>
              <w:t>Min. počet vozidel</w:t>
            </w:r>
          </w:p>
        </w:tc>
      </w:tr>
      <w:tr w:rsidR="00593DEB" w14:paraId="08E2420F" w14:textId="77777777" w:rsidTr="005F32B2">
        <w:tc>
          <w:tcPr>
            <w:tcW w:w="4531" w:type="dxa"/>
          </w:tcPr>
          <w:p w14:paraId="54B1F49C" w14:textId="77777777" w:rsidR="00593DEB" w:rsidRDefault="00593DEB" w:rsidP="005F32B2">
            <w:pPr>
              <w:spacing w:line="360" w:lineRule="auto"/>
              <w:jc w:val="both"/>
              <w:rPr>
                <w:rFonts w:cs="Arial"/>
                <w:bCs/>
                <w:shd w:val="clear" w:color="auto" w:fill="FFFFFF"/>
              </w:rPr>
            </w:pPr>
            <w:proofErr w:type="spellStart"/>
            <w:r w:rsidRPr="005D5A74">
              <w:t>Bystřicko</w:t>
            </w:r>
            <w:proofErr w:type="spellEnd"/>
            <w:r w:rsidRPr="005D5A74">
              <w:t xml:space="preserve"> a </w:t>
            </w:r>
            <w:proofErr w:type="spellStart"/>
            <w:r w:rsidRPr="005D5A74">
              <w:t>Velkomeziříčsko</w:t>
            </w:r>
            <w:proofErr w:type="spellEnd"/>
          </w:p>
        </w:tc>
        <w:tc>
          <w:tcPr>
            <w:tcW w:w="1510" w:type="dxa"/>
          </w:tcPr>
          <w:p w14:paraId="4A01D97E" w14:textId="77777777" w:rsidR="00593DEB" w:rsidRDefault="00593DEB" w:rsidP="005F32B2">
            <w:pPr>
              <w:spacing w:line="360" w:lineRule="auto"/>
              <w:jc w:val="both"/>
              <w:rPr>
                <w:rFonts w:cs="Arial"/>
                <w:bCs/>
                <w:shd w:val="clear" w:color="auto" w:fill="FFFFFF"/>
              </w:rPr>
            </w:pPr>
            <w:r w:rsidRPr="0098420A">
              <w:t>1</w:t>
            </w:r>
          </w:p>
        </w:tc>
        <w:tc>
          <w:tcPr>
            <w:tcW w:w="3021" w:type="dxa"/>
          </w:tcPr>
          <w:p w14:paraId="440181ED" w14:textId="6BCE8F13" w:rsidR="00593DEB" w:rsidRDefault="00593DEB" w:rsidP="005F32B2">
            <w:pPr>
              <w:spacing w:line="360" w:lineRule="auto"/>
              <w:jc w:val="both"/>
              <w:rPr>
                <w:rFonts w:cs="Arial"/>
                <w:bCs/>
                <w:shd w:val="clear" w:color="auto" w:fill="FFFFFF"/>
              </w:rPr>
            </w:pPr>
            <w:r w:rsidRPr="00F36A14">
              <w:t>5</w:t>
            </w:r>
            <w:r w:rsidR="0035219D">
              <w:t>3</w:t>
            </w:r>
          </w:p>
        </w:tc>
      </w:tr>
      <w:tr w:rsidR="00593DEB" w14:paraId="326CE8B1" w14:textId="77777777" w:rsidTr="005F32B2">
        <w:tc>
          <w:tcPr>
            <w:tcW w:w="4531" w:type="dxa"/>
          </w:tcPr>
          <w:p w14:paraId="6B0CEE92" w14:textId="2D8287C5" w:rsidR="00593DEB" w:rsidRDefault="00593DEB" w:rsidP="005F32B2">
            <w:pPr>
              <w:spacing w:line="360" w:lineRule="auto"/>
              <w:jc w:val="both"/>
              <w:rPr>
                <w:rFonts w:cs="Arial"/>
                <w:bCs/>
                <w:shd w:val="clear" w:color="auto" w:fill="FFFFFF"/>
              </w:rPr>
            </w:pPr>
            <w:r w:rsidRPr="005D5A74">
              <w:t>Žďárské vrchy</w:t>
            </w:r>
          </w:p>
        </w:tc>
        <w:tc>
          <w:tcPr>
            <w:tcW w:w="1510" w:type="dxa"/>
          </w:tcPr>
          <w:p w14:paraId="6A294EEC" w14:textId="77777777" w:rsidR="00593DEB" w:rsidRDefault="00593DEB" w:rsidP="005F32B2">
            <w:pPr>
              <w:spacing w:line="360" w:lineRule="auto"/>
              <w:jc w:val="both"/>
              <w:rPr>
                <w:rFonts w:cs="Arial"/>
                <w:bCs/>
                <w:shd w:val="clear" w:color="auto" w:fill="FFFFFF"/>
              </w:rPr>
            </w:pPr>
            <w:r w:rsidRPr="0098420A">
              <w:t>2</w:t>
            </w:r>
          </w:p>
        </w:tc>
        <w:tc>
          <w:tcPr>
            <w:tcW w:w="3021" w:type="dxa"/>
          </w:tcPr>
          <w:p w14:paraId="4DC5A58D" w14:textId="6E53AE21" w:rsidR="00593DEB" w:rsidRDefault="0035219D" w:rsidP="005F32B2">
            <w:pPr>
              <w:spacing w:line="360" w:lineRule="auto"/>
              <w:jc w:val="both"/>
              <w:rPr>
                <w:rFonts w:cs="Arial"/>
                <w:bCs/>
                <w:shd w:val="clear" w:color="auto" w:fill="FFFFFF"/>
              </w:rPr>
            </w:pPr>
            <w:r>
              <w:t>46</w:t>
            </w:r>
          </w:p>
        </w:tc>
      </w:tr>
      <w:tr w:rsidR="00593DEB" w14:paraId="7DF59C27" w14:textId="77777777" w:rsidTr="005F32B2">
        <w:tc>
          <w:tcPr>
            <w:tcW w:w="4531" w:type="dxa"/>
          </w:tcPr>
          <w:p w14:paraId="1727994F" w14:textId="039F5C66" w:rsidR="00593DEB" w:rsidRDefault="00593DEB" w:rsidP="005F32B2">
            <w:pPr>
              <w:spacing w:line="360" w:lineRule="auto"/>
              <w:jc w:val="both"/>
              <w:rPr>
                <w:rFonts w:cs="Arial"/>
                <w:bCs/>
                <w:shd w:val="clear" w:color="auto" w:fill="FFFFFF"/>
              </w:rPr>
            </w:pPr>
            <w:r w:rsidRPr="005D5A74">
              <w:t>Havlíčkobrodsko</w:t>
            </w:r>
          </w:p>
        </w:tc>
        <w:tc>
          <w:tcPr>
            <w:tcW w:w="1510" w:type="dxa"/>
          </w:tcPr>
          <w:p w14:paraId="6531185B" w14:textId="77777777" w:rsidR="00593DEB" w:rsidRDefault="00593DEB" w:rsidP="005F32B2">
            <w:pPr>
              <w:spacing w:line="360" w:lineRule="auto"/>
              <w:jc w:val="both"/>
              <w:rPr>
                <w:rFonts w:cs="Arial"/>
                <w:bCs/>
                <w:shd w:val="clear" w:color="auto" w:fill="FFFFFF"/>
              </w:rPr>
            </w:pPr>
            <w:r w:rsidRPr="0098420A">
              <w:t>3</w:t>
            </w:r>
          </w:p>
        </w:tc>
        <w:tc>
          <w:tcPr>
            <w:tcW w:w="3021" w:type="dxa"/>
          </w:tcPr>
          <w:p w14:paraId="27803ECA" w14:textId="77777777" w:rsidR="00593DEB" w:rsidRDefault="00593DEB" w:rsidP="005F32B2">
            <w:pPr>
              <w:spacing w:line="360" w:lineRule="auto"/>
              <w:jc w:val="both"/>
              <w:rPr>
                <w:rFonts w:cs="Arial"/>
                <w:bCs/>
                <w:shd w:val="clear" w:color="auto" w:fill="FFFFFF"/>
              </w:rPr>
            </w:pPr>
            <w:r w:rsidRPr="00F36A14">
              <w:t>51</w:t>
            </w:r>
          </w:p>
        </w:tc>
      </w:tr>
      <w:tr w:rsidR="00593DEB" w14:paraId="333ABF7A" w14:textId="77777777" w:rsidTr="005F32B2">
        <w:tc>
          <w:tcPr>
            <w:tcW w:w="4531" w:type="dxa"/>
          </w:tcPr>
          <w:p w14:paraId="52747D07" w14:textId="77777777" w:rsidR="00593DEB" w:rsidRDefault="00593DEB" w:rsidP="005F32B2">
            <w:pPr>
              <w:spacing w:line="360" w:lineRule="auto"/>
              <w:jc w:val="both"/>
              <w:rPr>
                <w:rFonts w:cs="Arial"/>
                <w:bCs/>
                <w:shd w:val="clear" w:color="auto" w:fill="FFFFFF"/>
              </w:rPr>
            </w:pPr>
            <w:r w:rsidRPr="005D5A74">
              <w:t>Jihlavsko</w:t>
            </w:r>
          </w:p>
        </w:tc>
        <w:tc>
          <w:tcPr>
            <w:tcW w:w="1510" w:type="dxa"/>
          </w:tcPr>
          <w:p w14:paraId="59ED4EEE" w14:textId="77777777" w:rsidR="00593DEB" w:rsidRDefault="00593DEB" w:rsidP="005F32B2">
            <w:pPr>
              <w:spacing w:line="360" w:lineRule="auto"/>
              <w:jc w:val="both"/>
              <w:rPr>
                <w:rFonts w:cs="Arial"/>
                <w:bCs/>
                <w:shd w:val="clear" w:color="auto" w:fill="FFFFFF"/>
              </w:rPr>
            </w:pPr>
            <w:r w:rsidRPr="0098420A">
              <w:t>4</w:t>
            </w:r>
          </w:p>
        </w:tc>
        <w:tc>
          <w:tcPr>
            <w:tcW w:w="3021" w:type="dxa"/>
          </w:tcPr>
          <w:p w14:paraId="7FF9F50C" w14:textId="77777777" w:rsidR="00593DEB" w:rsidRDefault="00593DEB" w:rsidP="005F32B2">
            <w:pPr>
              <w:spacing w:line="360" w:lineRule="auto"/>
              <w:jc w:val="both"/>
              <w:rPr>
                <w:rFonts w:cs="Arial"/>
                <w:bCs/>
                <w:shd w:val="clear" w:color="auto" w:fill="FFFFFF"/>
              </w:rPr>
            </w:pPr>
            <w:r w:rsidRPr="00F36A14">
              <w:t>65</w:t>
            </w:r>
          </w:p>
        </w:tc>
      </w:tr>
      <w:tr w:rsidR="00593DEB" w14:paraId="3B3EF7D5" w14:textId="77777777" w:rsidTr="005F32B2">
        <w:tc>
          <w:tcPr>
            <w:tcW w:w="4531" w:type="dxa"/>
          </w:tcPr>
          <w:p w14:paraId="6FD0775F" w14:textId="13A861A4" w:rsidR="00593DEB" w:rsidRDefault="00593DEB" w:rsidP="005F32B2">
            <w:pPr>
              <w:spacing w:line="360" w:lineRule="auto"/>
              <w:jc w:val="both"/>
              <w:rPr>
                <w:rFonts w:cs="Arial"/>
                <w:bCs/>
                <w:shd w:val="clear" w:color="auto" w:fill="FFFFFF"/>
              </w:rPr>
            </w:pPr>
            <w:proofErr w:type="spellStart"/>
            <w:r w:rsidRPr="005D5A74">
              <w:lastRenderedPageBreak/>
              <w:t>Moravskobud</w:t>
            </w:r>
            <w:r w:rsidR="000269F8">
              <w:t>ějovicko</w:t>
            </w:r>
            <w:proofErr w:type="spellEnd"/>
          </w:p>
        </w:tc>
        <w:tc>
          <w:tcPr>
            <w:tcW w:w="1510" w:type="dxa"/>
          </w:tcPr>
          <w:p w14:paraId="2B805F5D" w14:textId="77777777" w:rsidR="00593DEB" w:rsidRDefault="00593DEB" w:rsidP="005F32B2">
            <w:pPr>
              <w:spacing w:line="360" w:lineRule="auto"/>
              <w:jc w:val="both"/>
              <w:rPr>
                <w:rFonts w:cs="Arial"/>
                <w:bCs/>
                <w:shd w:val="clear" w:color="auto" w:fill="FFFFFF"/>
              </w:rPr>
            </w:pPr>
            <w:r w:rsidRPr="0098420A">
              <w:t>5</w:t>
            </w:r>
          </w:p>
        </w:tc>
        <w:tc>
          <w:tcPr>
            <w:tcW w:w="3021" w:type="dxa"/>
          </w:tcPr>
          <w:p w14:paraId="76D74354" w14:textId="77777777" w:rsidR="00593DEB" w:rsidRDefault="00593DEB" w:rsidP="005F32B2">
            <w:pPr>
              <w:spacing w:line="360" w:lineRule="auto"/>
              <w:jc w:val="both"/>
              <w:rPr>
                <w:rFonts w:cs="Arial"/>
                <w:bCs/>
                <w:shd w:val="clear" w:color="auto" w:fill="FFFFFF"/>
              </w:rPr>
            </w:pPr>
            <w:r w:rsidRPr="00F36A14">
              <w:t>26</w:t>
            </w:r>
          </w:p>
        </w:tc>
      </w:tr>
      <w:tr w:rsidR="00593DEB" w14:paraId="28C95CF4" w14:textId="77777777" w:rsidTr="005F32B2">
        <w:tc>
          <w:tcPr>
            <w:tcW w:w="4531" w:type="dxa"/>
          </w:tcPr>
          <w:p w14:paraId="79B68C34" w14:textId="77777777" w:rsidR="00593DEB" w:rsidRDefault="00593DEB" w:rsidP="005F32B2">
            <w:pPr>
              <w:spacing w:line="360" w:lineRule="auto"/>
              <w:jc w:val="both"/>
              <w:rPr>
                <w:rFonts w:cs="Arial"/>
                <w:bCs/>
                <w:shd w:val="clear" w:color="auto" w:fill="FFFFFF"/>
              </w:rPr>
            </w:pPr>
            <w:r w:rsidRPr="005D5A74">
              <w:t>Třebíčsko</w:t>
            </w:r>
          </w:p>
        </w:tc>
        <w:tc>
          <w:tcPr>
            <w:tcW w:w="1510" w:type="dxa"/>
          </w:tcPr>
          <w:p w14:paraId="6B2DA152" w14:textId="77777777" w:rsidR="00593DEB" w:rsidRDefault="00593DEB" w:rsidP="005F32B2">
            <w:pPr>
              <w:spacing w:line="360" w:lineRule="auto"/>
              <w:jc w:val="both"/>
              <w:rPr>
                <w:rFonts w:cs="Arial"/>
                <w:bCs/>
                <w:shd w:val="clear" w:color="auto" w:fill="FFFFFF"/>
              </w:rPr>
            </w:pPr>
            <w:r w:rsidRPr="0098420A">
              <w:t>6</w:t>
            </w:r>
          </w:p>
        </w:tc>
        <w:tc>
          <w:tcPr>
            <w:tcW w:w="3021" w:type="dxa"/>
          </w:tcPr>
          <w:p w14:paraId="5092BF7F" w14:textId="1B4C2D4A" w:rsidR="00593DEB" w:rsidRDefault="00593DEB" w:rsidP="005F32B2">
            <w:pPr>
              <w:spacing w:line="360" w:lineRule="auto"/>
              <w:jc w:val="both"/>
              <w:rPr>
                <w:rFonts w:cs="Arial"/>
                <w:bCs/>
                <w:shd w:val="clear" w:color="auto" w:fill="FFFFFF"/>
              </w:rPr>
            </w:pPr>
            <w:r w:rsidRPr="00F36A14">
              <w:t>5</w:t>
            </w:r>
            <w:r w:rsidR="0035219D">
              <w:t>3</w:t>
            </w:r>
          </w:p>
        </w:tc>
      </w:tr>
      <w:tr w:rsidR="00593DEB" w14:paraId="3CB36AE1" w14:textId="77777777" w:rsidTr="005F32B2">
        <w:tc>
          <w:tcPr>
            <w:tcW w:w="4531" w:type="dxa"/>
          </w:tcPr>
          <w:p w14:paraId="4FFFD31B" w14:textId="77777777" w:rsidR="00593DEB" w:rsidRDefault="00593DEB" w:rsidP="005F32B2">
            <w:pPr>
              <w:spacing w:line="360" w:lineRule="auto"/>
              <w:jc w:val="both"/>
              <w:rPr>
                <w:rFonts w:cs="Arial"/>
                <w:bCs/>
                <w:shd w:val="clear" w:color="auto" w:fill="FFFFFF"/>
              </w:rPr>
            </w:pPr>
            <w:proofErr w:type="spellStart"/>
            <w:r w:rsidRPr="005D5A74">
              <w:t>Humpolecko</w:t>
            </w:r>
            <w:proofErr w:type="spellEnd"/>
          </w:p>
        </w:tc>
        <w:tc>
          <w:tcPr>
            <w:tcW w:w="1510" w:type="dxa"/>
          </w:tcPr>
          <w:p w14:paraId="2452A42D" w14:textId="77777777" w:rsidR="00593DEB" w:rsidRDefault="00593DEB" w:rsidP="005F32B2">
            <w:pPr>
              <w:spacing w:line="360" w:lineRule="auto"/>
              <w:jc w:val="both"/>
              <w:rPr>
                <w:rFonts w:cs="Arial"/>
                <w:bCs/>
                <w:shd w:val="clear" w:color="auto" w:fill="FFFFFF"/>
              </w:rPr>
            </w:pPr>
            <w:r w:rsidRPr="0098420A">
              <w:t>7</w:t>
            </w:r>
          </w:p>
        </w:tc>
        <w:tc>
          <w:tcPr>
            <w:tcW w:w="3021" w:type="dxa"/>
          </w:tcPr>
          <w:p w14:paraId="1171255F" w14:textId="77777777" w:rsidR="00593DEB" w:rsidRDefault="00593DEB" w:rsidP="005F32B2">
            <w:pPr>
              <w:spacing w:line="360" w:lineRule="auto"/>
              <w:jc w:val="both"/>
              <w:rPr>
                <w:rFonts w:cs="Arial"/>
                <w:bCs/>
                <w:shd w:val="clear" w:color="auto" w:fill="FFFFFF"/>
              </w:rPr>
            </w:pPr>
            <w:r w:rsidRPr="00F36A14">
              <w:t>33</w:t>
            </w:r>
          </w:p>
        </w:tc>
      </w:tr>
      <w:tr w:rsidR="00593DEB" w14:paraId="1BDB54F5" w14:textId="77777777" w:rsidTr="005F32B2">
        <w:tc>
          <w:tcPr>
            <w:tcW w:w="4531" w:type="dxa"/>
          </w:tcPr>
          <w:p w14:paraId="4A180A83" w14:textId="77777777" w:rsidR="00593DEB" w:rsidRDefault="00593DEB" w:rsidP="005F32B2">
            <w:pPr>
              <w:spacing w:line="360" w:lineRule="auto"/>
              <w:jc w:val="both"/>
              <w:rPr>
                <w:rFonts w:cs="Arial"/>
                <w:bCs/>
                <w:shd w:val="clear" w:color="auto" w:fill="FFFFFF"/>
              </w:rPr>
            </w:pPr>
            <w:r w:rsidRPr="005D5A74">
              <w:t>Pelhřimovsko</w:t>
            </w:r>
          </w:p>
        </w:tc>
        <w:tc>
          <w:tcPr>
            <w:tcW w:w="1510" w:type="dxa"/>
          </w:tcPr>
          <w:p w14:paraId="17581617" w14:textId="77777777" w:rsidR="00593DEB" w:rsidRDefault="00593DEB" w:rsidP="005F32B2">
            <w:pPr>
              <w:spacing w:line="360" w:lineRule="auto"/>
              <w:jc w:val="both"/>
              <w:rPr>
                <w:rFonts w:cs="Arial"/>
                <w:bCs/>
                <w:shd w:val="clear" w:color="auto" w:fill="FFFFFF"/>
              </w:rPr>
            </w:pPr>
            <w:r w:rsidRPr="0098420A">
              <w:t>8</w:t>
            </w:r>
          </w:p>
        </w:tc>
        <w:tc>
          <w:tcPr>
            <w:tcW w:w="3021" w:type="dxa"/>
          </w:tcPr>
          <w:p w14:paraId="2954234F" w14:textId="77777777" w:rsidR="00593DEB" w:rsidRDefault="00593DEB" w:rsidP="005F32B2">
            <w:pPr>
              <w:spacing w:line="360" w:lineRule="auto"/>
              <w:jc w:val="both"/>
              <w:rPr>
                <w:rFonts w:cs="Arial"/>
                <w:bCs/>
                <w:shd w:val="clear" w:color="auto" w:fill="FFFFFF"/>
              </w:rPr>
            </w:pPr>
            <w:r w:rsidRPr="00F36A14">
              <w:t>41</w:t>
            </w:r>
          </w:p>
        </w:tc>
      </w:tr>
    </w:tbl>
    <w:p w14:paraId="14097FFE" w14:textId="77777777" w:rsidR="00593DEB" w:rsidRPr="00456A0D" w:rsidRDefault="00593DEB" w:rsidP="00E207B3">
      <w:pPr>
        <w:spacing w:before="120" w:after="120" w:line="360" w:lineRule="auto"/>
        <w:jc w:val="both"/>
        <w:rPr>
          <w:rFonts w:ascii="Arial" w:hAnsi="Arial" w:cs="Arial"/>
          <w:bCs/>
          <w:shd w:val="clear" w:color="auto" w:fill="FFFFFF"/>
        </w:rPr>
      </w:pPr>
    </w:p>
    <w:bookmarkEnd w:id="2"/>
    <w:p w14:paraId="35E249E5" w14:textId="77777777" w:rsidR="00C11480" w:rsidRPr="00456A0D" w:rsidRDefault="00C11480">
      <w:pPr>
        <w:rPr>
          <w:rFonts w:ascii="Arial" w:hAnsi="Arial" w:cs="Arial"/>
          <w:bCs/>
          <w:shd w:val="clear" w:color="auto" w:fill="FFFFFF"/>
        </w:rPr>
      </w:pPr>
      <w:r w:rsidRPr="00456A0D">
        <w:rPr>
          <w:rFonts w:ascii="Arial" w:hAnsi="Arial" w:cs="Arial"/>
          <w:bCs/>
          <w:shd w:val="clear" w:color="auto" w:fill="FFFFFF"/>
        </w:rPr>
        <w:br w:type="page"/>
      </w:r>
    </w:p>
    <w:p w14:paraId="4539AC49" w14:textId="77777777" w:rsidR="0025090D" w:rsidRPr="0060009F" w:rsidRDefault="00C11480" w:rsidP="0060009F">
      <w:pPr>
        <w:pStyle w:val="Nadpis2"/>
        <w:rPr>
          <w:rFonts w:ascii="Arial" w:hAnsi="Arial" w:cs="Arial"/>
          <w:color w:val="auto"/>
          <w:shd w:val="clear" w:color="auto" w:fill="FFFFFF"/>
        </w:rPr>
      </w:pPr>
      <w:r w:rsidRPr="0060009F">
        <w:rPr>
          <w:rFonts w:ascii="Arial" w:hAnsi="Arial" w:cs="Arial"/>
          <w:color w:val="auto"/>
          <w:shd w:val="clear" w:color="auto" w:fill="FFFFFF"/>
        </w:rPr>
        <w:lastRenderedPageBreak/>
        <w:t>Rozčlenění kategorií vozidel</w:t>
      </w:r>
    </w:p>
    <w:p w14:paraId="50933B0B" w14:textId="24040F72" w:rsidR="00C11480" w:rsidRDefault="00C11480" w:rsidP="00C11480">
      <w:pPr>
        <w:spacing w:before="120" w:after="360" w:line="360" w:lineRule="auto"/>
        <w:ind w:firstLine="284"/>
        <w:jc w:val="both"/>
        <w:rPr>
          <w:rFonts w:ascii="Arial" w:hAnsi="Arial" w:cs="Arial"/>
          <w:bCs/>
          <w:shd w:val="clear" w:color="auto" w:fill="FFFFFF"/>
        </w:rPr>
      </w:pPr>
      <w:r w:rsidRPr="00456A0D">
        <w:rPr>
          <w:rFonts w:ascii="Arial" w:hAnsi="Arial" w:cs="Arial"/>
          <w:bCs/>
          <w:shd w:val="clear" w:color="auto" w:fill="FFFFFF"/>
        </w:rPr>
        <w:t xml:space="preserve">Pro stanovení kategorie vozidel je rozhodující údaj o </w:t>
      </w:r>
      <w:r w:rsidR="004A5DD0">
        <w:rPr>
          <w:rFonts w:ascii="Arial" w:hAnsi="Arial" w:cs="Arial"/>
          <w:bCs/>
          <w:shd w:val="clear" w:color="auto" w:fill="FFFFFF"/>
        </w:rPr>
        <w:t>minimální délce vozid</w:t>
      </w:r>
      <w:r w:rsidR="00DA47AB">
        <w:rPr>
          <w:rFonts w:ascii="Arial" w:hAnsi="Arial" w:cs="Arial"/>
          <w:bCs/>
          <w:shd w:val="clear" w:color="auto" w:fill="FFFFFF"/>
        </w:rPr>
        <w:t>l</w:t>
      </w:r>
      <w:r w:rsidR="004A5DD0">
        <w:rPr>
          <w:rFonts w:ascii="Arial" w:hAnsi="Arial" w:cs="Arial"/>
          <w:bCs/>
          <w:shd w:val="clear" w:color="auto" w:fill="FFFFFF"/>
        </w:rPr>
        <w:t>a</w:t>
      </w:r>
    </w:p>
    <w:p w14:paraId="5ABD1D7D" w14:textId="33EDB8EB" w:rsidR="00B81BF0" w:rsidRDefault="00B81BF0" w:rsidP="00C11480">
      <w:pPr>
        <w:spacing w:before="120" w:after="360" w:line="360" w:lineRule="auto"/>
        <w:ind w:firstLine="284"/>
        <w:jc w:val="both"/>
        <w:rPr>
          <w:rFonts w:ascii="Arial" w:hAnsi="Arial" w:cs="Arial"/>
          <w:bCs/>
          <w:shd w:val="clear" w:color="auto" w:fill="FFFFFF"/>
        </w:rPr>
      </w:pPr>
      <w:r>
        <w:rPr>
          <w:rFonts w:ascii="Arial" w:hAnsi="Arial" w:cs="Arial"/>
          <w:bCs/>
          <w:shd w:val="clear" w:color="auto" w:fill="FFFFFF"/>
        </w:rPr>
        <w:t>Vozidla v systému VDV:</w:t>
      </w:r>
    </w:p>
    <w:p w14:paraId="41DBEDEE" w14:textId="7EE3CE0D" w:rsidR="00B81BF0" w:rsidRDefault="00B81BF0" w:rsidP="005043E4">
      <w:pPr>
        <w:pStyle w:val="Odstavecseseznamem"/>
        <w:numPr>
          <w:ilvl w:val="0"/>
          <w:numId w:val="31"/>
        </w:numPr>
        <w:spacing w:before="120" w:after="360" w:line="360" w:lineRule="auto"/>
        <w:jc w:val="both"/>
        <w:rPr>
          <w:rFonts w:cs="Arial"/>
          <w:bCs/>
          <w:shd w:val="clear" w:color="auto" w:fill="FFFFFF"/>
        </w:rPr>
      </w:pPr>
      <w:r>
        <w:rPr>
          <w:rFonts w:cs="Arial"/>
          <w:bCs/>
          <w:shd w:val="clear" w:color="auto" w:fill="FFFFFF"/>
        </w:rPr>
        <w:t>Velká (11,7 m</w:t>
      </w:r>
      <w:r w:rsidR="00E207B3">
        <w:rPr>
          <w:rFonts w:cs="Arial"/>
          <w:bCs/>
          <w:shd w:val="clear" w:color="auto" w:fill="FFFFFF"/>
        </w:rPr>
        <w:t xml:space="preserve"> a více</w:t>
      </w:r>
      <w:r w:rsidR="00D11FF0">
        <w:rPr>
          <w:rFonts w:cs="Arial"/>
          <w:bCs/>
          <w:shd w:val="clear" w:color="auto" w:fill="FFFFFF"/>
        </w:rPr>
        <w:t>)</w:t>
      </w:r>
    </w:p>
    <w:p w14:paraId="5B7DA705" w14:textId="0464B2C0" w:rsidR="00B81BF0" w:rsidRPr="00B81BF0" w:rsidRDefault="00B81BF0" w:rsidP="005043E4">
      <w:pPr>
        <w:pStyle w:val="Odstavecseseznamem"/>
        <w:numPr>
          <w:ilvl w:val="0"/>
          <w:numId w:val="31"/>
        </w:numPr>
        <w:spacing w:before="120" w:after="360" w:line="360" w:lineRule="auto"/>
        <w:jc w:val="both"/>
        <w:rPr>
          <w:rFonts w:cs="Arial"/>
          <w:bCs/>
          <w:shd w:val="clear" w:color="auto" w:fill="FFFFFF"/>
        </w:rPr>
      </w:pPr>
      <w:r>
        <w:rPr>
          <w:rFonts w:cs="Arial"/>
          <w:bCs/>
          <w:shd w:val="clear" w:color="auto" w:fill="FFFFFF"/>
        </w:rPr>
        <w:t>Malá (</w:t>
      </w:r>
      <w:r w:rsidR="00E207B3">
        <w:rPr>
          <w:rFonts w:cs="Arial"/>
          <w:bCs/>
          <w:shd w:val="clear" w:color="auto" w:fill="FFFFFF"/>
        </w:rPr>
        <w:t xml:space="preserve">méně než </w:t>
      </w:r>
      <w:r>
        <w:rPr>
          <w:rFonts w:cs="Arial"/>
          <w:bCs/>
          <w:shd w:val="clear" w:color="auto" w:fill="FFFFFF"/>
        </w:rPr>
        <w:t>11,7 m)</w:t>
      </w:r>
    </w:p>
    <w:p w14:paraId="0287908F" w14:textId="77777777" w:rsidR="00C11480" w:rsidRPr="00456A0D" w:rsidRDefault="00C11480" w:rsidP="00C11480">
      <w:pPr>
        <w:spacing w:before="120" w:after="120" w:line="360" w:lineRule="auto"/>
        <w:ind w:firstLine="284"/>
        <w:jc w:val="both"/>
        <w:rPr>
          <w:rFonts w:ascii="Arial" w:hAnsi="Arial" w:cs="Arial"/>
          <w:bCs/>
          <w:shd w:val="clear" w:color="auto" w:fill="FFFFFF"/>
        </w:rPr>
      </w:pPr>
    </w:p>
    <w:p w14:paraId="35BA5531" w14:textId="197586F6" w:rsidR="003D0BAC" w:rsidRPr="00B93B97" w:rsidRDefault="00C11480" w:rsidP="003D0BAC">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 xml:space="preserve">Konkrétní požadované přiřazení kategorie vozidla každému spoji je provedeno v rámci sestavených doporučených oběhů vozidel. </w:t>
      </w:r>
      <w:r w:rsidR="003D0BAC" w:rsidRPr="00DE58FD">
        <w:rPr>
          <w:rFonts w:ascii="Arial" w:hAnsi="Arial" w:cs="Arial"/>
        </w:rPr>
        <w:t>Dopravce může oběh zajistit mimo přiřazené kategorie vozidla i vozidlem kategorie vyšší</w:t>
      </w:r>
      <w:r w:rsidR="009F6DAF">
        <w:rPr>
          <w:rFonts w:ascii="Arial" w:hAnsi="Arial" w:cs="Arial"/>
        </w:rPr>
        <w:t>.</w:t>
      </w:r>
    </w:p>
    <w:p w14:paraId="7531E5CD" w14:textId="5A89BB00" w:rsidR="00842F83" w:rsidRPr="00456A0D" w:rsidRDefault="00842F83" w:rsidP="00C11480">
      <w:pPr>
        <w:spacing w:before="120" w:after="120" w:line="360" w:lineRule="auto"/>
        <w:ind w:firstLine="284"/>
        <w:jc w:val="both"/>
        <w:rPr>
          <w:rFonts w:ascii="Arial" w:hAnsi="Arial" w:cs="Arial"/>
          <w:bCs/>
          <w:shd w:val="clear" w:color="auto" w:fill="FFFFFF"/>
        </w:rPr>
      </w:pPr>
      <w:r>
        <w:rPr>
          <w:rFonts w:ascii="Arial" w:hAnsi="Arial" w:cs="Arial"/>
        </w:rPr>
        <w:t>Záložní vozidla mohou být použita pouze na nezbytně nutnou dobu.</w:t>
      </w:r>
    </w:p>
    <w:p w14:paraId="6FA43CF7" w14:textId="77777777" w:rsidR="00C11480" w:rsidRPr="0099084D" w:rsidRDefault="00C11480" w:rsidP="00C11480">
      <w:pPr>
        <w:spacing w:before="120" w:after="120" w:line="360" w:lineRule="auto"/>
        <w:ind w:firstLine="284"/>
        <w:jc w:val="both"/>
        <w:rPr>
          <w:rFonts w:ascii="Arial" w:hAnsi="Arial" w:cs="Arial"/>
          <w:b/>
          <w:bCs/>
          <w:shd w:val="clear" w:color="auto" w:fill="FFFFFF"/>
        </w:rPr>
      </w:pPr>
    </w:p>
    <w:p w14:paraId="0AC3B76F" w14:textId="77777777" w:rsidR="00C11480" w:rsidRPr="0060009F" w:rsidRDefault="00C11480" w:rsidP="0060009F">
      <w:pPr>
        <w:pStyle w:val="Nadpis2"/>
        <w:rPr>
          <w:rFonts w:ascii="Arial" w:hAnsi="Arial" w:cs="Arial"/>
          <w:color w:val="auto"/>
          <w:shd w:val="clear" w:color="auto" w:fill="FFFFFF"/>
        </w:rPr>
      </w:pPr>
      <w:r w:rsidRPr="0060009F">
        <w:rPr>
          <w:rFonts w:ascii="Arial" w:hAnsi="Arial" w:cs="Arial"/>
          <w:color w:val="auto"/>
          <w:shd w:val="clear" w:color="auto" w:fill="FFFFFF"/>
        </w:rPr>
        <w:t>Specifické standardy vybavení vozidel</w:t>
      </w:r>
    </w:p>
    <w:p w14:paraId="1160DFCA" w14:textId="77777777" w:rsidR="00C11480" w:rsidRPr="00456A0D" w:rsidRDefault="00C11480" w:rsidP="00C11480">
      <w:pPr>
        <w:spacing w:before="120" w:after="120" w:line="360" w:lineRule="auto"/>
        <w:jc w:val="both"/>
        <w:rPr>
          <w:rFonts w:ascii="Arial" w:hAnsi="Arial" w:cs="Arial"/>
          <w:bCs/>
          <w:shd w:val="clear" w:color="auto" w:fill="FFFFFF"/>
        </w:rPr>
      </w:pPr>
      <w:r w:rsidRPr="00456A0D">
        <w:rPr>
          <w:rFonts w:ascii="Arial" w:hAnsi="Arial" w:cs="Arial"/>
          <w:bCs/>
          <w:shd w:val="clear" w:color="auto" w:fill="FFFFFF"/>
        </w:rPr>
        <w:tab/>
        <w:t>Společné standardy vybavení vozidel pro přepravu osob-M3</w:t>
      </w:r>
    </w:p>
    <w:p w14:paraId="4C760047" w14:textId="3AE74973" w:rsidR="00C11480" w:rsidRPr="002E54DD" w:rsidRDefault="00C11480" w:rsidP="0060009F">
      <w:pPr>
        <w:pStyle w:val="Nadpis3"/>
        <w:rPr>
          <w:rFonts w:ascii="Arial" w:hAnsi="Arial" w:cs="Arial"/>
          <w:color w:val="auto"/>
          <w:shd w:val="clear" w:color="auto" w:fill="FFFFFF"/>
        </w:rPr>
      </w:pPr>
      <w:r w:rsidRPr="001D0372">
        <w:rPr>
          <w:sz w:val="24"/>
          <w:szCs w:val="24"/>
          <w:shd w:val="clear" w:color="auto" w:fill="FFFFFF"/>
        </w:rPr>
        <w:tab/>
      </w:r>
      <w:r w:rsidRPr="001D0372">
        <w:rPr>
          <w:sz w:val="24"/>
          <w:szCs w:val="24"/>
          <w:shd w:val="clear" w:color="auto" w:fill="FFFFFF"/>
        </w:rPr>
        <w:tab/>
      </w:r>
      <w:r w:rsidRPr="002E54DD">
        <w:rPr>
          <w:rFonts w:ascii="Arial" w:hAnsi="Arial" w:cs="Arial"/>
          <w:color w:val="auto"/>
          <w:shd w:val="clear" w:color="auto" w:fill="FFFFFF"/>
        </w:rPr>
        <w:t xml:space="preserve">Nová vozidla </w:t>
      </w:r>
    </w:p>
    <w:p w14:paraId="65F590F6" w14:textId="77777777" w:rsidR="00B3671E" w:rsidRPr="00456A0D" w:rsidRDefault="00B3671E" w:rsidP="00B3671E">
      <w:pPr>
        <w:spacing w:before="240" w:line="360" w:lineRule="auto"/>
        <w:ind w:firstLine="357"/>
        <w:jc w:val="both"/>
        <w:rPr>
          <w:rFonts w:ascii="Arial" w:eastAsia="Calibri" w:hAnsi="Arial" w:cs="Arial"/>
          <w:bCs/>
        </w:rPr>
      </w:pPr>
      <w:r w:rsidRPr="00456A0D">
        <w:rPr>
          <w:rFonts w:ascii="Arial" w:eastAsia="Calibri" w:hAnsi="Arial" w:cs="Arial"/>
          <w:bCs/>
        </w:rPr>
        <w:t>Vozidla musí splňovat následující požadavky – mít níže uvedené vybavení:</w:t>
      </w:r>
    </w:p>
    <w:p w14:paraId="06A51B29" w14:textId="5C34FBB2" w:rsidR="00B3671E" w:rsidRPr="00456A0D" w:rsidRDefault="00201FCB" w:rsidP="0060009F">
      <w:pPr>
        <w:numPr>
          <w:ilvl w:val="0"/>
          <w:numId w:val="2"/>
        </w:numPr>
        <w:tabs>
          <w:tab w:val="num" w:pos="797"/>
        </w:tabs>
        <w:spacing w:before="120" w:after="120" w:line="360" w:lineRule="auto"/>
        <w:ind w:left="794" w:hanging="284"/>
        <w:jc w:val="both"/>
        <w:rPr>
          <w:rFonts w:ascii="Arial" w:eastAsia="Calibri" w:hAnsi="Arial" w:cs="Arial"/>
          <w:bCs/>
        </w:rPr>
      </w:pPr>
      <w:r>
        <w:rPr>
          <w:rFonts w:ascii="Arial" w:eastAsia="Calibri" w:hAnsi="Arial" w:cs="Arial"/>
          <w:bCs/>
        </w:rPr>
        <w:t>Odlehčovací brzda (retardér) typu</w:t>
      </w:r>
      <w:r w:rsidRPr="00456A0D">
        <w:rPr>
          <w:rFonts w:ascii="Arial" w:eastAsia="Calibri" w:hAnsi="Arial" w:cs="Arial"/>
          <w:bCs/>
        </w:rPr>
        <w:t xml:space="preserve"> </w:t>
      </w:r>
      <w:r>
        <w:rPr>
          <w:rFonts w:ascii="Arial" w:eastAsia="Calibri" w:hAnsi="Arial" w:cs="Arial"/>
          <w:bCs/>
        </w:rPr>
        <w:t>elektrodynamické brzdy nebo hydrodynamické brzdy</w:t>
      </w:r>
    </w:p>
    <w:p w14:paraId="070FA9D9" w14:textId="63C9AC63" w:rsidR="00B3671E" w:rsidRPr="00456A0D" w:rsidRDefault="00B3671E" w:rsidP="0060009F">
      <w:pPr>
        <w:numPr>
          <w:ilvl w:val="0"/>
          <w:numId w:val="2"/>
        </w:numPr>
        <w:tabs>
          <w:tab w:val="num" w:pos="797"/>
        </w:tabs>
        <w:spacing w:before="120" w:after="120" w:line="360" w:lineRule="auto"/>
        <w:ind w:left="794" w:hanging="284"/>
        <w:jc w:val="both"/>
        <w:rPr>
          <w:rFonts w:ascii="Arial" w:eastAsia="Calibri" w:hAnsi="Arial" w:cs="Arial"/>
          <w:bCs/>
        </w:rPr>
      </w:pPr>
      <w:r w:rsidRPr="00456A0D">
        <w:rPr>
          <w:rFonts w:ascii="Arial" w:eastAsia="Calibri" w:hAnsi="Arial" w:cs="Arial"/>
          <w:bCs/>
        </w:rPr>
        <w:t>Přední mlhové světlomety</w:t>
      </w:r>
    </w:p>
    <w:p w14:paraId="4D794F1D" w14:textId="37F10A7A" w:rsidR="00D8412A" w:rsidRPr="00456A0D" w:rsidRDefault="00B3671E" w:rsidP="008A6A34">
      <w:pPr>
        <w:numPr>
          <w:ilvl w:val="0"/>
          <w:numId w:val="2"/>
        </w:numPr>
        <w:tabs>
          <w:tab w:val="num" w:pos="797"/>
        </w:tabs>
        <w:spacing w:before="120" w:after="120" w:line="360" w:lineRule="auto"/>
        <w:ind w:left="794" w:hanging="284"/>
        <w:contextualSpacing/>
        <w:jc w:val="both"/>
        <w:rPr>
          <w:rFonts w:ascii="Arial" w:eastAsia="Calibri" w:hAnsi="Arial" w:cs="Arial"/>
          <w:bCs/>
        </w:rPr>
      </w:pPr>
      <w:r w:rsidRPr="00456A0D">
        <w:rPr>
          <w:rFonts w:ascii="Arial" w:eastAsia="Calibri" w:hAnsi="Arial" w:cs="Arial"/>
          <w:bCs/>
        </w:rPr>
        <w:t>Klimatizace prostoru pro cestující</w:t>
      </w:r>
    </w:p>
    <w:p w14:paraId="61A4BFDB" w14:textId="1F9278AA"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Vnitřní rozhlas s možností ovládání řidičem</w:t>
      </w:r>
      <w:r w:rsidR="00807D11">
        <w:rPr>
          <w:rFonts w:ascii="Arial" w:eastAsia="Calibri" w:hAnsi="Arial" w:cs="Arial"/>
          <w:bCs/>
        </w:rPr>
        <w:t xml:space="preserve"> pro hlášení zastávek a dalších dopravních informací pomocí palubního počítače</w:t>
      </w:r>
      <w:r w:rsidRPr="00456A0D">
        <w:rPr>
          <w:rFonts w:ascii="Arial" w:eastAsia="Calibri" w:hAnsi="Arial" w:cs="Arial"/>
          <w:bCs/>
        </w:rPr>
        <w:t xml:space="preserve"> </w:t>
      </w:r>
    </w:p>
    <w:p w14:paraId="08610F4D"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Automatické přerušení poslechu rozhlasu (u řidiče) vybraným signálem vozidla (například otevření předních dveří, probíhající hlášení pro cestující apod).</w:t>
      </w:r>
    </w:p>
    <w:p w14:paraId="0E94AF2E"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Prostor pro příruční zavazadla nad sedadly s pevným dnem (ne síťovaným), tento prostor musí být vybaven podélnou tyčí k držení stojících cestujících po celé délce</w:t>
      </w:r>
    </w:p>
    <w:p w14:paraId="79111FA5" w14:textId="55F99F09"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Elektronický odbavovací systém – požadavky na elektronický odbavovací systém ve vozidlech j</w:t>
      </w:r>
      <w:r w:rsidR="00616385">
        <w:rPr>
          <w:rFonts w:ascii="Arial" w:eastAsia="Calibri" w:hAnsi="Arial" w:cs="Arial"/>
          <w:bCs/>
        </w:rPr>
        <w:t>sou</w:t>
      </w:r>
      <w:r w:rsidRPr="00456A0D">
        <w:rPr>
          <w:rFonts w:ascii="Arial" w:eastAsia="Calibri" w:hAnsi="Arial" w:cs="Arial"/>
          <w:bCs/>
        </w:rPr>
        <w:t xml:space="preserve"> specifikován</w:t>
      </w:r>
      <w:r w:rsidR="00616385">
        <w:rPr>
          <w:rFonts w:ascii="Arial" w:eastAsia="Calibri" w:hAnsi="Arial" w:cs="Arial"/>
          <w:bCs/>
        </w:rPr>
        <w:t>y</w:t>
      </w:r>
      <w:r w:rsidRPr="00456A0D">
        <w:rPr>
          <w:rFonts w:ascii="Arial" w:eastAsia="Calibri" w:hAnsi="Arial" w:cs="Arial"/>
          <w:bCs/>
        </w:rPr>
        <w:t xml:space="preserve"> v dokumentu „Elektronický odbavovací systém VDV“, který je součástí zadávací dokumentace a tvoří přílohu </w:t>
      </w:r>
      <w:r w:rsidR="00245D1E">
        <w:rPr>
          <w:rFonts w:ascii="Arial" w:eastAsia="Calibri" w:hAnsi="Arial" w:cs="Arial"/>
          <w:bCs/>
        </w:rPr>
        <w:t>s</w:t>
      </w:r>
      <w:r w:rsidRPr="00456A0D">
        <w:rPr>
          <w:rFonts w:ascii="Arial" w:eastAsia="Calibri" w:hAnsi="Arial" w:cs="Arial"/>
          <w:bCs/>
        </w:rPr>
        <w:t>mlouvy. V tomto dokumentu jsou také popsány jednotlivé funkcionality, které musí elektronický odbavovací systém ve vozidlech VDV splňovat.</w:t>
      </w:r>
    </w:p>
    <w:p w14:paraId="20F7F607" w14:textId="71EF6BDB"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lastRenderedPageBreak/>
        <w:t>Elektronické informační panely nebo tabule – požadavky na elektronické panely a</w:t>
      </w:r>
      <w:r w:rsidR="003A6D31">
        <w:rPr>
          <w:rFonts w:ascii="Arial" w:eastAsia="Calibri" w:hAnsi="Arial" w:cs="Arial"/>
          <w:bCs/>
        </w:rPr>
        <w:t> </w:t>
      </w:r>
      <w:r w:rsidRPr="00456A0D">
        <w:rPr>
          <w:rFonts w:ascii="Arial" w:eastAsia="Calibri" w:hAnsi="Arial" w:cs="Arial"/>
          <w:bCs/>
        </w:rPr>
        <w:t>tabule jsou podrobně popsány následně v </w:t>
      </w:r>
      <w:r w:rsidRPr="00571280">
        <w:rPr>
          <w:rFonts w:ascii="Arial" w:eastAsia="Calibri" w:hAnsi="Arial" w:cs="Arial"/>
          <w:bCs/>
        </w:rPr>
        <w:t xml:space="preserve">částech </w:t>
      </w:r>
      <w:r w:rsidRPr="00571280">
        <w:rPr>
          <w:rFonts w:ascii="Arial" w:eastAsia="Calibri" w:hAnsi="Arial" w:cs="Arial"/>
          <w:bCs/>
        </w:rPr>
        <w:fldChar w:fldCharType="begin"/>
      </w:r>
      <w:r w:rsidRPr="00571280">
        <w:rPr>
          <w:rFonts w:ascii="Arial" w:eastAsia="Calibri" w:hAnsi="Arial" w:cs="Arial"/>
          <w:bCs/>
        </w:rPr>
        <w:instrText xml:space="preserve"> REF _Ref481657917 \r \h  \* MERGEFORMAT </w:instrText>
      </w:r>
      <w:r w:rsidRPr="00571280">
        <w:rPr>
          <w:rFonts w:ascii="Arial" w:eastAsia="Calibri" w:hAnsi="Arial" w:cs="Arial"/>
          <w:bCs/>
        </w:rPr>
      </w:r>
      <w:r w:rsidRPr="00571280">
        <w:rPr>
          <w:rFonts w:ascii="Arial" w:eastAsia="Calibri" w:hAnsi="Arial" w:cs="Arial"/>
          <w:bCs/>
        </w:rPr>
        <w:fldChar w:fldCharType="separate"/>
      </w:r>
      <w:r w:rsidRPr="00571280">
        <w:rPr>
          <w:rFonts w:ascii="Arial" w:eastAsia="Calibri" w:hAnsi="Arial" w:cs="Arial"/>
          <w:bCs/>
        </w:rPr>
        <w:t>3.1</w:t>
      </w:r>
      <w:r w:rsidRPr="00571280">
        <w:rPr>
          <w:rFonts w:ascii="Arial" w:eastAsia="Calibri" w:hAnsi="Arial" w:cs="Arial"/>
          <w:bCs/>
        </w:rPr>
        <w:fldChar w:fldCharType="end"/>
      </w:r>
      <w:r w:rsidRPr="00571280">
        <w:rPr>
          <w:rFonts w:ascii="Arial" w:eastAsia="Calibri" w:hAnsi="Arial" w:cs="Arial"/>
          <w:bCs/>
        </w:rPr>
        <w:t xml:space="preserve"> a </w:t>
      </w:r>
      <w:r w:rsidRPr="00571280">
        <w:rPr>
          <w:rFonts w:ascii="Arial" w:eastAsia="Calibri" w:hAnsi="Arial" w:cs="Arial"/>
          <w:bCs/>
        </w:rPr>
        <w:fldChar w:fldCharType="begin"/>
      </w:r>
      <w:r w:rsidRPr="00571280">
        <w:rPr>
          <w:rFonts w:ascii="Arial" w:eastAsia="Calibri" w:hAnsi="Arial" w:cs="Arial"/>
          <w:bCs/>
        </w:rPr>
        <w:instrText xml:space="preserve"> REF _Ref481657946 \r \h  \* MERGEFORMAT </w:instrText>
      </w:r>
      <w:r w:rsidRPr="00571280">
        <w:rPr>
          <w:rFonts w:ascii="Arial" w:eastAsia="Calibri" w:hAnsi="Arial" w:cs="Arial"/>
          <w:bCs/>
        </w:rPr>
      </w:r>
      <w:r w:rsidRPr="00571280">
        <w:rPr>
          <w:rFonts w:ascii="Arial" w:eastAsia="Calibri" w:hAnsi="Arial" w:cs="Arial"/>
          <w:bCs/>
        </w:rPr>
        <w:fldChar w:fldCharType="separate"/>
      </w:r>
      <w:r w:rsidR="00616385">
        <w:rPr>
          <w:rFonts w:ascii="Arial" w:eastAsia="Calibri" w:hAnsi="Arial" w:cs="Arial"/>
          <w:bCs/>
        </w:rPr>
        <w:t>3.2</w:t>
      </w:r>
      <w:r w:rsidRPr="00571280">
        <w:rPr>
          <w:rFonts w:ascii="Arial" w:eastAsia="Calibri" w:hAnsi="Arial" w:cs="Arial"/>
          <w:bCs/>
        </w:rPr>
        <w:fldChar w:fldCharType="end"/>
      </w:r>
      <w:r w:rsidRPr="00456A0D">
        <w:rPr>
          <w:rFonts w:ascii="Arial" w:eastAsia="Calibri" w:hAnsi="Arial" w:cs="Arial"/>
          <w:bCs/>
        </w:rPr>
        <w:t>.</w:t>
      </w:r>
    </w:p>
    <w:p w14:paraId="63A63266"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Centrálně ovládané dveře vozidla</w:t>
      </w:r>
    </w:p>
    <w:p w14:paraId="60F7520F" w14:textId="30BFB496"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Přepážka oddělující pracoviště řidiče od předních sedadel pro cestující (za řidičem)</w:t>
      </w:r>
      <w:r w:rsidR="006478C1">
        <w:rPr>
          <w:rFonts w:ascii="Arial" w:eastAsia="Calibri" w:hAnsi="Arial" w:cs="Arial"/>
          <w:bCs/>
        </w:rPr>
        <w:t xml:space="preserve"> od země až po strop</w:t>
      </w:r>
    </w:p>
    <w:p w14:paraId="0B13F0EE" w14:textId="7B490E04"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Informační vitríny</w:t>
      </w:r>
      <w:r w:rsidR="002F5F06" w:rsidRPr="00456A0D">
        <w:rPr>
          <w:rFonts w:ascii="Arial" w:eastAsia="Calibri" w:hAnsi="Arial" w:cs="Arial"/>
          <w:bCs/>
        </w:rPr>
        <w:t xml:space="preserve"> či </w:t>
      </w:r>
      <w:proofErr w:type="spellStart"/>
      <w:r w:rsidR="002F5F06" w:rsidRPr="00236D88">
        <w:rPr>
          <w:rFonts w:ascii="Arial" w:eastAsia="Calibri" w:hAnsi="Arial" w:cs="Arial"/>
          <w:bCs/>
        </w:rPr>
        <w:t>klaprámy</w:t>
      </w:r>
      <w:proofErr w:type="spellEnd"/>
      <w:r w:rsidRPr="00456A0D">
        <w:rPr>
          <w:rFonts w:ascii="Arial" w:eastAsia="Calibri" w:hAnsi="Arial" w:cs="Arial"/>
          <w:bCs/>
        </w:rPr>
        <w:t xml:space="preserve">, </w:t>
      </w:r>
    </w:p>
    <w:p w14:paraId="170E8805"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Elektronický akustický informační systém</w:t>
      </w:r>
    </w:p>
    <w:p w14:paraId="2384EC14"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Elektronický vizuální informační systém vnitřní</w:t>
      </w:r>
    </w:p>
    <w:p w14:paraId="609CC144" w14:textId="4A04BFDD"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Sedadla musí být polstrovaná, nesmí být použita sedadla vyrobená z tvrdého plastu (ani potaženého látkou), dřeva aj. </w:t>
      </w:r>
    </w:p>
    <w:p w14:paraId="78AF497B" w14:textId="64570970"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Sedadla musí mít madla pro stojící cestující</w:t>
      </w:r>
    </w:p>
    <w:p w14:paraId="77A2F695" w14:textId="7DB212E9"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Všechna </w:t>
      </w:r>
      <w:r w:rsidR="002D5157">
        <w:rPr>
          <w:rFonts w:ascii="Arial" w:eastAsia="Calibri" w:hAnsi="Arial" w:cs="Arial"/>
          <w:bCs/>
        </w:rPr>
        <w:t xml:space="preserve">boční </w:t>
      </w:r>
      <w:r w:rsidRPr="00456A0D">
        <w:rPr>
          <w:rFonts w:ascii="Arial" w:eastAsia="Calibri" w:hAnsi="Arial" w:cs="Arial"/>
          <w:bCs/>
        </w:rPr>
        <w:t>skla musí být tónovaná</w:t>
      </w:r>
    </w:p>
    <w:p w14:paraId="7A1B651C"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Na sloupcích mezi okny musí být háčky na odkládání svršků, minimálně 2 na </w:t>
      </w:r>
      <w:r w:rsidRPr="00456A0D">
        <w:rPr>
          <w:rFonts w:ascii="Arial" w:eastAsia="Calibri" w:hAnsi="Arial" w:cs="Arial"/>
          <w:bCs/>
        </w:rPr>
        <w:br/>
        <w:t>4 sedadla</w:t>
      </w:r>
    </w:p>
    <w:p w14:paraId="1038585C" w14:textId="47411AE7" w:rsidR="003D4F5D" w:rsidRDefault="00B3671E" w:rsidP="003D4F5D">
      <w:pPr>
        <w:numPr>
          <w:ilvl w:val="0"/>
          <w:numId w:val="2"/>
        </w:numPr>
        <w:tabs>
          <w:tab w:val="num" w:pos="797"/>
        </w:tabs>
        <w:spacing w:before="120" w:after="120" w:line="360" w:lineRule="auto"/>
        <w:ind w:left="797" w:hanging="284"/>
        <w:contextualSpacing/>
        <w:jc w:val="both"/>
        <w:rPr>
          <w:rFonts w:ascii="Arial" w:eastAsia="Calibri" w:hAnsi="Arial" w:cs="Arial"/>
          <w:bCs/>
        </w:rPr>
      </w:pPr>
      <w:proofErr w:type="spellStart"/>
      <w:r w:rsidRPr="00456A0D">
        <w:rPr>
          <w:rFonts w:ascii="Arial" w:eastAsia="Calibri" w:hAnsi="Arial" w:cs="Arial"/>
          <w:bCs/>
        </w:rPr>
        <w:t>Ofuk</w:t>
      </w:r>
      <w:proofErr w:type="spellEnd"/>
      <w:r w:rsidRPr="00456A0D">
        <w:rPr>
          <w:rFonts w:ascii="Arial" w:eastAsia="Calibri" w:hAnsi="Arial" w:cs="Arial"/>
          <w:bCs/>
        </w:rPr>
        <w:t xml:space="preserve"> předních schodů</w:t>
      </w:r>
      <w:r w:rsidR="005F32B2">
        <w:rPr>
          <w:rFonts w:ascii="Arial" w:eastAsia="Calibri" w:hAnsi="Arial" w:cs="Arial"/>
          <w:bCs/>
        </w:rPr>
        <w:t xml:space="preserve">, v případě provedení LE bude </w:t>
      </w:r>
      <w:proofErr w:type="spellStart"/>
      <w:r w:rsidR="005F32B2">
        <w:rPr>
          <w:rFonts w:ascii="Arial" w:eastAsia="Calibri" w:hAnsi="Arial" w:cs="Arial"/>
          <w:bCs/>
        </w:rPr>
        <w:t>ofuk</w:t>
      </w:r>
      <w:proofErr w:type="spellEnd"/>
      <w:r w:rsidR="005F32B2">
        <w:rPr>
          <w:rFonts w:ascii="Arial" w:eastAsia="Calibri" w:hAnsi="Arial" w:cs="Arial"/>
          <w:bCs/>
        </w:rPr>
        <w:t xml:space="preserve"> prostoru nástupu cestujících u předních dveří</w:t>
      </w:r>
      <w:r w:rsidR="00432E57">
        <w:rPr>
          <w:rFonts w:ascii="Arial" w:eastAsia="Calibri" w:hAnsi="Arial" w:cs="Arial"/>
          <w:bCs/>
        </w:rPr>
        <w:t>, nebo lze mít vyhřívání schodů či podlahy v nástupním prostoru</w:t>
      </w:r>
    </w:p>
    <w:p w14:paraId="69F0C21A" w14:textId="1479C361" w:rsidR="00B3671E" w:rsidRPr="008A6A34" w:rsidRDefault="00B3671E" w:rsidP="008A6A34">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Minimálně 4 topná tělesa na vytápění prostoru pro cestující s rozvodem vzduchu pomocí topných kanálů</w:t>
      </w:r>
      <w:r w:rsidR="00D8412A">
        <w:rPr>
          <w:rFonts w:ascii="Arial" w:eastAsia="Calibri" w:hAnsi="Arial" w:cs="Arial"/>
          <w:bCs/>
        </w:rPr>
        <w:t xml:space="preserve"> nebo systémem sálavého topení s ventilátorem</w:t>
      </w:r>
    </w:p>
    <w:p w14:paraId="54533D2E"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Nezávislé topení</w:t>
      </w:r>
    </w:p>
    <w:p w14:paraId="185EF078"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Koše na odpadky alespoň v prostoru dveří, určených pro výstup cestujících, popř. také rovnoměrně po délce vozidla uchycené k vybraným sedačkám</w:t>
      </w:r>
    </w:p>
    <w:p w14:paraId="0D3BEE82"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Prostor dveří uvnitř vozidla nesmí být zužován vyčnívajícími sedadly, madly nebo jinou součástí vozidla</w:t>
      </w:r>
    </w:p>
    <w:p w14:paraId="4F39AC92" w14:textId="0D736671" w:rsidR="00B3671E"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Min. dvoje dveře. Dveře musí být dvoukřídlé, pouze první dveře (u stanoviště řidiče) mohou být jednokřídlé</w:t>
      </w:r>
      <w:r w:rsidR="00065405">
        <w:rPr>
          <w:rFonts w:ascii="Arial" w:eastAsia="Calibri" w:hAnsi="Arial" w:cs="Arial"/>
          <w:bCs/>
        </w:rPr>
        <w:t xml:space="preserve">; </w:t>
      </w:r>
      <w:r w:rsidR="00065405" w:rsidRPr="00D87FD3">
        <w:rPr>
          <w:rStyle w:val="Siln"/>
          <w:rFonts w:ascii="Arial" w:eastAsia="Calibri" w:hAnsi="Arial" w:cs="Arial"/>
          <w:b w:val="0"/>
        </w:rPr>
        <w:t xml:space="preserve">šířka dveří pro nástup s kočárkem/invalidním vozíkem alespoň 995 mm </w:t>
      </w:r>
      <w:r w:rsidR="00065405">
        <w:rPr>
          <w:rStyle w:val="Siln"/>
          <w:rFonts w:ascii="Arial" w:eastAsia="Calibri" w:hAnsi="Arial" w:cs="Arial"/>
          <w:b w:val="0"/>
        </w:rPr>
        <w:t>u malého vozidla a 1200 mm u velkého vozidla</w:t>
      </w:r>
      <w:r w:rsidRPr="00456A0D">
        <w:rPr>
          <w:rFonts w:ascii="Arial" w:eastAsia="Calibri" w:hAnsi="Arial" w:cs="Arial"/>
          <w:bCs/>
        </w:rPr>
        <w:t xml:space="preserve"> </w:t>
      </w:r>
    </w:p>
    <w:p w14:paraId="4F89352E" w14:textId="078ADA86" w:rsidR="003B3AA1" w:rsidRPr="00236D88" w:rsidRDefault="003B3AA1"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236D88">
        <w:rPr>
          <w:rFonts w:ascii="Arial" w:eastAsia="Calibri" w:hAnsi="Arial" w:cs="Arial"/>
          <w:bCs/>
        </w:rPr>
        <w:t>Vozidla musí být vybavena protiskluzovou podlahovou krytinou</w:t>
      </w:r>
    </w:p>
    <w:p w14:paraId="729E317B" w14:textId="1E491271" w:rsidR="00690194" w:rsidRPr="00236D88" w:rsidRDefault="00690194"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236D88">
        <w:rPr>
          <w:rFonts w:ascii="Arial" w:eastAsia="Calibri" w:hAnsi="Arial" w:cs="Arial"/>
          <w:bCs/>
        </w:rPr>
        <w:t xml:space="preserve">Vozidla mají u dveřních vstupů kontrastní provedení podlahy o šířce kontrastního pruhu min. </w:t>
      </w:r>
      <w:r w:rsidR="00D8412A">
        <w:rPr>
          <w:rFonts w:ascii="Arial" w:eastAsia="Calibri" w:hAnsi="Arial" w:cs="Arial"/>
          <w:bCs/>
        </w:rPr>
        <w:t>70</w:t>
      </w:r>
      <w:r w:rsidRPr="00236D88">
        <w:rPr>
          <w:rFonts w:ascii="Arial" w:eastAsia="Calibri" w:hAnsi="Arial" w:cs="Arial"/>
          <w:bCs/>
        </w:rPr>
        <w:t xml:space="preserve"> mm</w:t>
      </w:r>
      <w:r w:rsidR="00505C90" w:rsidRPr="00236D88">
        <w:rPr>
          <w:rFonts w:ascii="Arial" w:eastAsia="Calibri" w:hAnsi="Arial" w:cs="Arial"/>
          <w:bCs/>
        </w:rPr>
        <w:t xml:space="preserve">, týká se i schodů v interiéru </w:t>
      </w:r>
      <w:r w:rsidR="00E40C98" w:rsidRPr="00236D88">
        <w:rPr>
          <w:rFonts w:ascii="Arial" w:eastAsia="Calibri" w:hAnsi="Arial" w:cs="Arial"/>
          <w:bCs/>
        </w:rPr>
        <w:t>při přechodu</w:t>
      </w:r>
      <w:r w:rsidR="00505C90" w:rsidRPr="00236D88">
        <w:rPr>
          <w:rFonts w:ascii="Arial" w:eastAsia="Calibri" w:hAnsi="Arial" w:cs="Arial"/>
          <w:bCs/>
        </w:rPr>
        <w:t xml:space="preserve"> do vyvýšené části vozidla (provedení LE)</w:t>
      </w:r>
    </w:p>
    <w:p w14:paraId="39DD30B9" w14:textId="5E6F484A" w:rsidR="00E40C98" w:rsidRDefault="00E40C98"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236D88">
        <w:rPr>
          <w:rFonts w:ascii="Arial" w:eastAsia="Calibri" w:hAnsi="Arial" w:cs="Arial"/>
          <w:bCs/>
        </w:rPr>
        <w:t>V prostoru pro kočárek či invalidní vozík bude kontrast</w:t>
      </w:r>
      <w:r w:rsidR="003649AA" w:rsidRPr="00236D88">
        <w:rPr>
          <w:rFonts w:ascii="Arial" w:eastAsia="Calibri" w:hAnsi="Arial" w:cs="Arial"/>
          <w:bCs/>
        </w:rPr>
        <w:t>ní provedení podlahy s vyznačením piktogramů</w:t>
      </w:r>
      <w:r w:rsidRPr="00236D88">
        <w:rPr>
          <w:rFonts w:ascii="Arial" w:eastAsia="Calibri" w:hAnsi="Arial" w:cs="Arial"/>
          <w:bCs/>
        </w:rPr>
        <w:t xml:space="preserve"> kočárku a invalidního vozíku</w:t>
      </w:r>
    </w:p>
    <w:p w14:paraId="5370E100" w14:textId="6AE27ED2" w:rsidR="00536241" w:rsidRDefault="00B3072A" w:rsidP="00B3072A">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Ve vozidle se musí nacházet prostor pro umístění dvou kočárků nebo vozíků pro invalidy, v tomto místě lze mít sklopné sedačky</w:t>
      </w:r>
      <w:r w:rsidR="00A66662">
        <w:rPr>
          <w:rStyle w:val="Siln"/>
          <w:rFonts w:ascii="Arial" w:eastAsia="Calibri" w:hAnsi="Arial" w:cs="Arial"/>
          <w:b w:val="0"/>
          <w:sz w:val="22"/>
          <w:szCs w:val="22"/>
          <w:lang w:eastAsia="en-US"/>
        </w:rPr>
        <w:t>; to neplatí</w:t>
      </w:r>
      <w:r w:rsidR="008A6A34" w:rsidRPr="008A6A34">
        <w:rPr>
          <w:rStyle w:val="Siln"/>
          <w:rFonts w:ascii="Arial" w:eastAsia="Calibri" w:hAnsi="Arial" w:cs="Arial"/>
          <w:b w:val="0"/>
          <w:sz w:val="22"/>
          <w:szCs w:val="22"/>
          <w:lang w:eastAsia="en-US"/>
        </w:rPr>
        <w:t xml:space="preserve"> </w:t>
      </w:r>
      <w:r w:rsidR="008A6A34">
        <w:rPr>
          <w:rStyle w:val="Siln"/>
          <w:rFonts w:ascii="Arial" w:eastAsia="Calibri" w:hAnsi="Arial" w:cs="Arial"/>
          <w:b w:val="0"/>
          <w:sz w:val="22"/>
          <w:szCs w:val="22"/>
          <w:lang w:eastAsia="en-US"/>
        </w:rPr>
        <w:t>pro kategorii malá vozidla, kde postačuje prostor pro umístění jednoho kočárku nebo vozíku pro invalidy, v tomto místě lze mít sklopné sedačky</w:t>
      </w:r>
    </w:p>
    <w:p w14:paraId="4446268F" w14:textId="77777777" w:rsidR="00C563F3" w:rsidRDefault="00B3072A" w:rsidP="00B3072A">
      <w:pPr>
        <w:pStyle w:val="Odstavecseseznamem"/>
        <w:numPr>
          <w:ilvl w:val="0"/>
          <w:numId w:val="2"/>
        </w:numPr>
        <w:tabs>
          <w:tab w:val="num" w:pos="797"/>
        </w:tabs>
        <w:spacing w:after="0" w:line="360" w:lineRule="auto"/>
        <w:ind w:left="794" w:hanging="284"/>
        <w:jc w:val="both"/>
        <w:rPr>
          <w:rFonts w:eastAsia="Calibri" w:cs="Arial"/>
          <w:bCs/>
        </w:rPr>
      </w:pPr>
      <w:r w:rsidRPr="00D87FD3">
        <w:rPr>
          <w:rStyle w:val="Siln"/>
          <w:rFonts w:cs="Arial"/>
          <w:b w:val="0"/>
        </w:rPr>
        <w:lastRenderedPageBreak/>
        <w:t xml:space="preserve">Signalizační zařízení uvnitř vozidla </w:t>
      </w:r>
      <w:r w:rsidRPr="00D87FD3">
        <w:rPr>
          <w:rFonts w:eastAsia="Calibri" w:cs="Arial"/>
          <w:bCs/>
        </w:rPr>
        <w:t>umožňující informovat řidiče o nutnosti nouzového zastavení, výstupu hůře pohyblivého občana, či cestujícího s kočárkem, a to</w:t>
      </w:r>
      <w:r w:rsidR="00C563F3">
        <w:rPr>
          <w:rFonts w:eastAsia="Calibri" w:cs="Arial"/>
          <w:bCs/>
        </w:rPr>
        <w:t>:</w:t>
      </w:r>
    </w:p>
    <w:p w14:paraId="69B9E03E" w14:textId="1267B310" w:rsidR="00B3072A" w:rsidRPr="002D5157" w:rsidRDefault="00C563F3" w:rsidP="00C563F3">
      <w:pPr>
        <w:pStyle w:val="Odstavecseseznamem"/>
        <w:numPr>
          <w:ilvl w:val="1"/>
          <w:numId w:val="2"/>
        </w:numPr>
        <w:spacing w:after="0" w:line="360" w:lineRule="auto"/>
        <w:jc w:val="both"/>
        <w:rPr>
          <w:rStyle w:val="Siln"/>
          <w:rFonts w:eastAsia="Calibri" w:cs="Arial"/>
          <w:b w:val="0"/>
        </w:rPr>
      </w:pPr>
      <w:r>
        <w:rPr>
          <w:rFonts w:eastAsia="Calibri" w:cs="Arial"/>
          <w:bCs/>
        </w:rPr>
        <w:t>pro malé vozidlo</w:t>
      </w:r>
      <w:r w:rsidR="00B3072A" w:rsidRPr="00D87FD3">
        <w:rPr>
          <w:rStyle w:val="Siln"/>
          <w:rFonts w:cs="Arial"/>
          <w:b w:val="0"/>
        </w:rPr>
        <w:t xml:space="preserve"> v počtu </w:t>
      </w:r>
      <w:r w:rsidR="00B3072A">
        <w:rPr>
          <w:rStyle w:val="Siln"/>
          <w:rFonts w:cs="Arial"/>
          <w:b w:val="0"/>
        </w:rPr>
        <w:t xml:space="preserve">min. </w:t>
      </w:r>
      <w:r w:rsidR="00B3072A" w:rsidRPr="00D87FD3">
        <w:rPr>
          <w:rStyle w:val="Siln"/>
          <w:rFonts w:cs="Arial"/>
          <w:b w:val="0"/>
        </w:rPr>
        <w:t xml:space="preserve">3 ks v celé délce vozidla, z toho </w:t>
      </w:r>
      <w:r w:rsidR="00B3072A">
        <w:rPr>
          <w:rStyle w:val="Siln"/>
          <w:rFonts w:cs="Arial"/>
          <w:b w:val="0"/>
        </w:rPr>
        <w:t xml:space="preserve">min. </w:t>
      </w:r>
      <w:r w:rsidR="00B3072A" w:rsidRPr="00D87FD3">
        <w:rPr>
          <w:rStyle w:val="Siln"/>
          <w:rFonts w:cs="Arial"/>
          <w:b w:val="0"/>
        </w:rPr>
        <w:t>2 ks do výšky max. 140 cm od podlahy vozidla, umístění v blízkosti dveří a sedadel vyhrazených pro ZTP</w:t>
      </w:r>
      <w:r w:rsidR="004D5041">
        <w:rPr>
          <w:rStyle w:val="Siln"/>
          <w:rFonts w:cs="Arial"/>
          <w:b w:val="0"/>
        </w:rPr>
        <w:t xml:space="preserve"> </w:t>
      </w:r>
    </w:p>
    <w:p w14:paraId="25C7A7C5" w14:textId="060B2805" w:rsidR="00C563F3" w:rsidRPr="00065405" w:rsidRDefault="00C563F3" w:rsidP="002D5157">
      <w:pPr>
        <w:pStyle w:val="Odstavecseseznamem"/>
        <w:numPr>
          <w:ilvl w:val="1"/>
          <w:numId w:val="2"/>
        </w:numPr>
        <w:spacing w:after="0" w:line="360" w:lineRule="auto"/>
        <w:jc w:val="both"/>
        <w:rPr>
          <w:rStyle w:val="Siln"/>
          <w:rFonts w:eastAsia="Calibri" w:cs="Arial"/>
          <w:b w:val="0"/>
        </w:rPr>
      </w:pPr>
      <w:r>
        <w:rPr>
          <w:rFonts w:eastAsia="Calibri" w:cs="Arial"/>
          <w:bCs/>
        </w:rPr>
        <w:t xml:space="preserve">pro velké vozidlo </w:t>
      </w:r>
      <w:r w:rsidRPr="00D87FD3">
        <w:rPr>
          <w:rStyle w:val="Siln"/>
          <w:rFonts w:cs="Arial"/>
          <w:b w:val="0"/>
        </w:rPr>
        <w:t xml:space="preserve">v počtu </w:t>
      </w:r>
      <w:r>
        <w:rPr>
          <w:rStyle w:val="Siln"/>
          <w:rFonts w:cs="Arial"/>
          <w:b w:val="0"/>
        </w:rPr>
        <w:t xml:space="preserve">min. 6 </w:t>
      </w:r>
      <w:r w:rsidRPr="00D87FD3">
        <w:rPr>
          <w:rStyle w:val="Siln"/>
          <w:rFonts w:cs="Arial"/>
          <w:b w:val="0"/>
        </w:rPr>
        <w:t xml:space="preserve">ks v celé délce vozidla, z toho </w:t>
      </w:r>
      <w:r>
        <w:rPr>
          <w:rStyle w:val="Siln"/>
          <w:rFonts w:cs="Arial"/>
          <w:b w:val="0"/>
        </w:rPr>
        <w:t>min. 3</w:t>
      </w:r>
      <w:r w:rsidRPr="00D87FD3">
        <w:rPr>
          <w:rStyle w:val="Siln"/>
          <w:rFonts w:cs="Arial"/>
          <w:b w:val="0"/>
        </w:rPr>
        <w:t xml:space="preserve"> ks do výšky max. 140 cm od podlahy vozidla, umístění v blízkosti dveří a sedadel vyhrazených pro ZTP</w:t>
      </w:r>
    </w:p>
    <w:p w14:paraId="547D6CE7" w14:textId="74554759" w:rsidR="00B3072A" w:rsidRPr="00D87FD3" w:rsidRDefault="00B3072A" w:rsidP="00B3072A">
      <w:pPr>
        <w:pStyle w:val="Odstavecseseznamem"/>
        <w:numPr>
          <w:ilvl w:val="0"/>
          <w:numId w:val="2"/>
        </w:numPr>
        <w:tabs>
          <w:tab w:val="num" w:pos="797"/>
        </w:tabs>
        <w:spacing w:after="0" w:line="360" w:lineRule="auto"/>
        <w:ind w:left="794" w:hanging="284"/>
        <w:jc w:val="both"/>
        <w:rPr>
          <w:rStyle w:val="Siln"/>
          <w:rFonts w:cs="Arial"/>
          <w:b w:val="0"/>
        </w:rPr>
      </w:pPr>
      <w:r w:rsidRPr="00D87FD3">
        <w:rPr>
          <w:rStyle w:val="Siln"/>
          <w:rFonts w:cs="Arial"/>
          <w:b w:val="0"/>
        </w:rPr>
        <w:t xml:space="preserve">Přívěsné zařízení (DIN 50) pro připojení přívěsného vozíku pro přepravu min. </w:t>
      </w:r>
      <w:r w:rsidR="0087177E">
        <w:rPr>
          <w:rStyle w:val="Siln"/>
          <w:rFonts w:cs="Arial"/>
          <w:b w:val="0"/>
        </w:rPr>
        <w:t>14</w:t>
      </w:r>
      <w:r w:rsidRPr="00D87FD3">
        <w:rPr>
          <w:rStyle w:val="Siln"/>
          <w:rFonts w:cs="Arial"/>
          <w:b w:val="0"/>
        </w:rPr>
        <w:t xml:space="preserve"> jízdních kol. Jedná se o doplňkový standard pro omezené množství vozidel. Počty vozidel specifikují „rámcové oběhy“/oběhy vozidel v jednotlivých provozních oblastech. </w:t>
      </w:r>
    </w:p>
    <w:p w14:paraId="75A2F88E" w14:textId="77777777" w:rsidR="00505C90" w:rsidRPr="00456A0D" w:rsidRDefault="00505C90" w:rsidP="00505C90">
      <w:pPr>
        <w:tabs>
          <w:tab w:val="num" w:pos="797"/>
        </w:tabs>
        <w:spacing w:after="120" w:line="360" w:lineRule="auto"/>
        <w:contextualSpacing/>
        <w:jc w:val="both"/>
        <w:rPr>
          <w:rFonts w:ascii="Arial" w:eastAsia="Calibri" w:hAnsi="Arial" w:cs="Arial"/>
          <w:bCs/>
          <w:highlight w:val="yellow"/>
        </w:rPr>
      </w:pPr>
    </w:p>
    <w:p w14:paraId="08264724" w14:textId="2DED0045" w:rsidR="00505C90" w:rsidRPr="001D0372" w:rsidRDefault="00505C90" w:rsidP="001D0372">
      <w:pPr>
        <w:pStyle w:val="Nadpis3"/>
        <w:rPr>
          <w:rFonts w:ascii="Arial" w:eastAsia="Calibri" w:hAnsi="Arial" w:cs="Arial"/>
          <w:color w:val="auto"/>
          <w:sz w:val="24"/>
          <w:szCs w:val="24"/>
        </w:rPr>
      </w:pPr>
      <w:r w:rsidRPr="001D0372">
        <w:rPr>
          <w:rFonts w:ascii="Arial" w:eastAsia="Calibri" w:hAnsi="Arial" w:cs="Arial"/>
          <w:color w:val="auto"/>
          <w:sz w:val="24"/>
          <w:szCs w:val="24"/>
        </w:rPr>
        <w:t>Starší vozidla vstupující do systému VDV přípustných</w:t>
      </w:r>
    </w:p>
    <w:p w14:paraId="3F83E4C1" w14:textId="77777777" w:rsidR="00505C90" w:rsidRPr="00456A0D" w:rsidRDefault="00505C90" w:rsidP="00505C90">
      <w:pPr>
        <w:spacing w:before="240" w:line="360" w:lineRule="auto"/>
        <w:ind w:firstLine="357"/>
        <w:jc w:val="both"/>
        <w:rPr>
          <w:rFonts w:ascii="Arial" w:eastAsia="Calibri" w:hAnsi="Arial" w:cs="Arial"/>
          <w:bCs/>
        </w:rPr>
      </w:pPr>
      <w:r w:rsidRPr="00456A0D">
        <w:rPr>
          <w:rFonts w:ascii="Arial" w:eastAsia="Calibri" w:hAnsi="Arial" w:cs="Arial"/>
          <w:bCs/>
        </w:rPr>
        <w:t>Vozidla musí splňovat následující požadavky – mít níže uvedené vybavení:</w:t>
      </w:r>
    </w:p>
    <w:p w14:paraId="41EB8E30"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U těchto vozidel není požadováno nízkopodlažní uspořádání</w:t>
      </w:r>
    </w:p>
    <w:p w14:paraId="04BAAB9F"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Min. dvoje dveře, šířka dveří pro nástup s kočárkem alespoň 660 mm</w:t>
      </w:r>
    </w:p>
    <w:p w14:paraId="7E5CAD87" w14:textId="512BDDA9" w:rsidR="00505C90" w:rsidRPr="00456A0D" w:rsidRDefault="00201FCB"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Pr>
          <w:rFonts w:ascii="Arial" w:eastAsia="Calibri" w:hAnsi="Arial" w:cs="Arial"/>
          <w:bCs/>
        </w:rPr>
        <w:t xml:space="preserve">Odlehčovací brzda (retardér) typu výfukové brzdy, motorové brzdy, elektrodynamické brzdy, hydrodynamické brzdy </w:t>
      </w:r>
    </w:p>
    <w:p w14:paraId="78FB3890" w14:textId="1DF2B82E" w:rsidR="00505C90" w:rsidRPr="00456A0D" w:rsidRDefault="00505C90" w:rsidP="00505C90">
      <w:pPr>
        <w:numPr>
          <w:ilvl w:val="0"/>
          <w:numId w:val="2"/>
        </w:numPr>
        <w:tabs>
          <w:tab w:val="num" w:pos="797"/>
        </w:tabs>
        <w:spacing w:after="120" w:line="360" w:lineRule="auto"/>
        <w:ind w:left="797" w:hanging="284"/>
        <w:contextualSpacing/>
        <w:jc w:val="both"/>
        <w:rPr>
          <w:rFonts w:ascii="Arial" w:eastAsia="Calibri" w:hAnsi="Arial" w:cs="Arial"/>
          <w:bCs/>
        </w:rPr>
      </w:pPr>
      <w:r w:rsidRPr="00685AEB">
        <w:rPr>
          <w:rFonts w:ascii="Arial" w:eastAsia="Calibri" w:hAnsi="Arial" w:cs="Arial"/>
          <w:bCs/>
        </w:rPr>
        <w:t>Elektronický odbavovací systém – požadavky na elektronický odbavovací systém ve vozid</w:t>
      </w:r>
      <w:r w:rsidR="00685AEB" w:rsidRPr="00685AEB">
        <w:rPr>
          <w:rFonts w:ascii="Arial" w:eastAsia="Calibri" w:hAnsi="Arial" w:cs="Arial"/>
          <w:bCs/>
        </w:rPr>
        <w:t>lech je specifikován v Příloze č. 2 TPS VDV „Elektronický odbavení cestujících</w:t>
      </w:r>
      <w:r w:rsidRPr="00685AEB">
        <w:rPr>
          <w:rFonts w:ascii="Arial" w:eastAsia="Calibri" w:hAnsi="Arial" w:cs="Arial"/>
          <w:bCs/>
        </w:rPr>
        <w:t>“,</w:t>
      </w:r>
      <w:r w:rsidRPr="00456A0D">
        <w:rPr>
          <w:rFonts w:ascii="Arial" w:eastAsia="Calibri" w:hAnsi="Arial" w:cs="Arial"/>
          <w:bCs/>
        </w:rPr>
        <w:t xml:space="preserve"> který je součástí zadávací dokumentace a tvoří přílohu </w:t>
      </w:r>
      <w:r w:rsidR="00245D1E">
        <w:rPr>
          <w:rFonts w:ascii="Arial" w:eastAsia="Calibri" w:hAnsi="Arial" w:cs="Arial"/>
          <w:bCs/>
        </w:rPr>
        <w:t>s</w:t>
      </w:r>
      <w:r w:rsidRPr="00456A0D">
        <w:rPr>
          <w:rFonts w:ascii="Arial" w:eastAsia="Calibri" w:hAnsi="Arial" w:cs="Arial"/>
          <w:bCs/>
        </w:rPr>
        <w:t>mlouvy. V tomto dokumentu jsou také popsány jednotlivé funkcionality, které musí elektronický odbavovací systém ve vozidlech VDV splňovat.</w:t>
      </w:r>
    </w:p>
    <w:p w14:paraId="58B5E146" w14:textId="6F450AA9" w:rsidR="00505C90" w:rsidRPr="00456A0D" w:rsidRDefault="00505C90" w:rsidP="00505C90">
      <w:pPr>
        <w:numPr>
          <w:ilvl w:val="0"/>
          <w:numId w:val="2"/>
        </w:numPr>
        <w:tabs>
          <w:tab w:val="num" w:pos="797"/>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Elektronické informační panely nebo tabule – požadavky na elektronické panely </w:t>
      </w:r>
      <w:r w:rsidRPr="00456A0D">
        <w:rPr>
          <w:rFonts w:ascii="Arial" w:eastAsia="Calibri" w:hAnsi="Arial" w:cs="Arial"/>
          <w:bCs/>
        </w:rPr>
        <w:br/>
        <w:t xml:space="preserve">a tabule jsou podrobně popsány následně </w:t>
      </w:r>
      <w:r w:rsidRPr="00571280">
        <w:rPr>
          <w:rFonts w:ascii="Arial" w:eastAsia="Calibri" w:hAnsi="Arial" w:cs="Arial"/>
          <w:bCs/>
        </w:rPr>
        <w:t xml:space="preserve">v částech </w:t>
      </w:r>
      <w:r w:rsidRPr="00571280">
        <w:rPr>
          <w:rFonts w:ascii="Arial" w:eastAsia="Calibri" w:hAnsi="Arial" w:cs="Arial"/>
          <w:bCs/>
        </w:rPr>
        <w:fldChar w:fldCharType="begin"/>
      </w:r>
      <w:r w:rsidRPr="00571280">
        <w:rPr>
          <w:rFonts w:ascii="Arial" w:eastAsia="Calibri" w:hAnsi="Arial" w:cs="Arial"/>
          <w:bCs/>
        </w:rPr>
        <w:instrText xml:space="preserve"> REF _Ref481657917 \r \h  \* MERGEFORMAT </w:instrText>
      </w:r>
      <w:r w:rsidRPr="00571280">
        <w:rPr>
          <w:rFonts w:ascii="Arial" w:eastAsia="Calibri" w:hAnsi="Arial" w:cs="Arial"/>
          <w:bCs/>
        </w:rPr>
      </w:r>
      <w:r w:rsidRPr="00571280">
        <w:rPr>
          <w:rFonts w:ascii="Arial" w:eastAsia="Calibri" w:hAnsi="Arial" w:cs="Arial"/>
          <w:bCs/>
        </w:rPr>
        <w:fldChar w:fldCharType="separate"/>
      </w:r>
      <w:r w:rsidRPr="00571280">
        <w:rPr>
          <w:rFonts w:ascii="Arial" w:eastAsia="Calibri" w:hAnsi="Arial" w:cs="Arial"/>
          <w:bCs/>
        </w:rPr>
        <w:t>3.1</w:t>
      </w:r>
      <w:r w:rsidRPr="00571280">
        <w:rPr>
          <w:rFonts w:ascii="Arial" w:eastAsia="Calibri" w:hAnsi="Arial" w:cs="Arial"/>
          <w:bCs/>
        </w:rPr>
        <w:fldChar w:fldCharType="end"/>
      </w:r>
      <w:r w:rsidRPr="00571280">
        <w:rPr>
          <w:rFonts w:ascii="Arial" w:eastAsia="Calibri" w:hAnsi="Arial" w:cs="Arial"/>
          <w:bCs/>
        </w:rPr>
        <w:t xml:space="preserve">. a </w:t>
      </w:r>
      <w:r w:rsidRPr="00571280">
        <w:rPr>
          <w:rFonts w:ascii="Arial" w:eastAsia="Calibri" w:hAnsi="Arial" w:cs="Arial"/>
          <w:bCs/>
        </w:rPr>
        <w:fldChar w:fldCharType="begin"/>
      </w:r>
      <w:r w:rsidRPr="00571280">
        <w:rPr>
          <w:rFonts w:ascii="Arial" w:eastAsia="Calibri" w:hAnsi="Arial" w:cs="Arial"/>
          <w:bCs/>
        </w:rPr>
        <w:instrText xml:space="preserve"> REF _Ref481657946 \r \h  \* MERGEFORMAT </w:instrText>
      </w:r>
      <w:r w:rsidRPr="00571280">
        <w:rPr>
          <w:rFonts w:ascii="Arial" w:eastAsia="Calibri" w:hAnsi="Arial" w:cs="Arial"/>
          <w:bCs/>
        </w:rPr>
      </w:r>
      <w:r w:rsidRPr="00571280">
        <w:rPr>
          <w:rFonts w:ascii="Arial" w:eastAsia="Calibri" w:hAnsi="Arial" w:cs="Arial"/>
          <w:bCs/>
        </w:rPr>
        <w:fldChar w:fldCharType="separate"/>
      </w:r>
      <w:r w:rsidR="0070393B">
        <w:rPr>
          <w:rFonts w:ascii="Arial" w:eastAsia="Calibri" w:hAnsi="Arial" w:cs="Arial"/>
          <w:bCs/>
        </w:rPr>
        <w:t>3.2</w:t>
      </w:r>
      <w:r w:rsidRPr="00571280">
        <w:rPr>
          <w:rFonts w:ascii="Arial" w:eastAsia="Calibri" w:hAnsi="Arial" w:cs="Arial"/>
          <w:bCs/>
        </w:rPr>
        <w:fldChar w:fldCharType="end"/>
      </w:r>
      <w:r w:rsidR="00571280" w:rsidRPr="00571280">
        <w:rPr>
          <w:rFonts w:ascii="Arial" w:eastAsia="Calibri" w:hAnsi="Arial" w:cs="Arial"/>
          <w:bCs/>
        </w:rPr>
        <w:t>.</w:t>
      </w:r>
      <w:r w:rsidR="006860CA">
        <w:rPr>
          <w:rFonts w:ascii="Arial" w:eastAsia="Calibri" w:hAnsi="Arial" w:cs="Arial"/>
          <w:bCs/>
        </w:rPr>
        <w:t>, pokud je jimi vozidlo vybaveno. Vozidlo splňuje požadavek, pokud má minimálně elektronický panel vnější</w:t>
      </w:r>
      <w:r w:rsidR="00184D31">
        <w:rPr>
          <w:rFonts w:ascii="Arial" w:eastAsia="Calibri" w:hAnsi="Arial" w:cs="Arial"/>
          <w:bCs/>
        </w:rPr>
        <w:t xml:space="preserve"> přední</w:t>
      </w:r>
    </w:p>
    <w:p w14:paraId="54902919"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Centrálně ovládané dveře vozidla</w:t>
      </w:r>
    </w:p>
    <w:p w14:paraId="398588C9" w14:textId="04B9BF43"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Informační vitríny </w:t>
      </w:r>
    </w:p>
    <w:p w14:paraId="52DD65A7" w14:textId="68F2D01D"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Ve vozidle se musí nacházet prostor pro umístění </w:t>
      </w:r>
      <w:r w:rsidR="00F53CAE">
        <w:rPr>
          <w:rFonts w:ascii="Arial" w:eastAsia="Calibri" w:hAnsi="Arial" w:cs="Arial"/>
          <w:bCs/>
        </w:rPr>
        <w:t xml:space="preserve">alespoň jednoho </w:t>
      </w:r>
      <w:r w:rsidRPr="00456A0D">
        <w:rPr>
          <w:rFonts w:ascii="Arial" w:eastAsia="Calibri" w:hAnsi="Arial" w:cs="Arial"/>
          <w:bCs/>
        </w:rPr>
        <w:t>kočárk</w:t>
      </w:r>
      <w:r w:rsidR="00F53CAE">
        <w:rPr>
          <w:rFonts w:ascii="Arial" w:eastAsia="Calibri" w:hAnsi="Arial" w:cs="Arial"/>
          <w:bCs/>
        </w:rPr>
        <w:t>u</w:t>
      </w:r>
      <w:r w:rsidRPr="00456A0D">
        <w:rPr>
          <w:rFonts w:ascii="Arial" w:eastAsia="Calibri" w:hAnsi="Arial" w:cs="Arial"/>
          <w:bCs/>
        </w:rPr>
        <w:t xml:space="preserve"> nebo vozík</w:t>
      </w:r>
      <w:r w:rsidR="00F53CAE">
        <w:rPr>
          <w:rFonts w:ascii="Arial" w:eastAsia="Calibri" w:hAnsi="Arial" w:cs="Arial"/>
          <w:bCs/>
        </w:rPr>
        <w:t>u</w:t>
      </w:r>
      <w:r w:rsidRPr="00456A0D">
        <w:rPr>
          <w:rFonts w:ascii="Arial" w:eastAsia="Calibri" w:hAnsi="Arial" w:cs="Arial"/>
          <w:bCs/>
        </w:rPr>
        <w:t xml:space="preserve"> pro invalidy, v tomto místě mohou být sklopné sedačky</w:t>
      </w:r>
    </w:p>
    <w:p w14:paraId="1291A152" w14:textId="26F44A12"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Signalizační zařízení uvnitř vozidla umožňující informovat řidiče o nutnosti nouzového zastavení, výstupu hůře pohyblivého občana, či cestujícího s kočárkem, a to v počtu </w:t>
      </w:r>
      <w:r w:rsidRPr="00456A0D">
        <w:rPr>
          <w:rFonts w:ascii="Arial" w:eastAsia="Calibri" w:hAnsi="Arial" w:cs="Arial"/>
          <w:bCs/>
        </w:rPr>
        <w:lastRenderedPageBreak/>
        <w:t>min. 3 ks v celé délce vozidla umístění v blízkosti dveří a sedadel vyhrazených pro ZTP</w:t>
      </w:r>
    </w:p>
    <w:p w14:paraId="77E67E9C"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Vytápění prostoru pro cestující</w:t>
      </w:r>
    </w:p>
    <w:p w14:paraId="4072495E" w14:textId="12F107AB" w:rsidR="008E6855" w:rsidRDefault="00F53CAE"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Pr>
          <w:rFonts w:ascii="Arial" w:eastAsia="Calibri" w:hAnsi="Arial" w:cs="Arial"/>
          <w:bCs/>
        </w:rPr>
        <w:t xml:space="preserve"> Vozidlo musí být vybaveno</w:t>
      </w:r>
      <w:r w:rsidR="003F2277">
        <w:rPr>
          <w:rFonts w:ascii="Arial" w:eastAsia="Calibri" w:hAnsi="Arial" w:cs="Arial"/>
          <w:bCs/>
        </w:rPr>
        <w:t xml:space="preserve"> posuvnými nebo výklopnými segmenty oken. </w:t>
      </w:r>
    </w:p>
    <w:p w14:paraId="2ABEBDED" w14:textId="5FAE6555"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Nezávislé topení</w:t>
      </w:r>
    </w:p>
    <w:p w14:paraId="7288EAB0" w14:textId="77777777" w:rsidR="003649AA" w:rsidRPr="00456A0D" w:rsidRDefault="003649AA" w:rsidP="003649AA">
      <w:pPr>
        <w:tabs>
          <w:tab w:val="num" w:pos="2268"/>
        </w:tabs>
        <w:spacing w:after="120" w:line="360" w:lineRule="auto"/>
        <w:contextualSpacing/>
        <w:jc w:val="both"/>
        <w:rPr>
          <w:rFonts w:ascii="Arial" w:eastAsia="Calibri" w:hAnsi="Arial" w:cs="Arial"/>
          <w:bCs/>
        </w:rPr>
      </w:pPr>
    </w:p>
    <w:p w14:paraId="50843F76" w14:textId="77777777" w:rsidR="003649AA" w:rsidRPr="00456A0D" w:rsidRDefault="003649AA" w:rsidP="00462167">
      <w:pPr>
        <w:tabs>
          <w:tab w:val="num" w:pos="2268"/>
        </w:tabs>
        <w:spacing w:after="120" w:line="360" w:lineRule="auto"/>
        <w:contextualSpacing/>
        <w:jc w:val="both"/>
        <w:rPr>
          <w:rFonts w:ascii="Arial" w:eastAsia="Calibri" w:hAnsi="Arial" w:cs="Arial"/>
          <w:bCs/>
        </w:rPr>
      </w:pPr>
    </w:p>
    <w:p w14:paraId="7C8366E8" w14:textId="77777777" w:rsidR="00A21279" w:rsidRPr="00E5257F" w:rsidRDefault="00D408DB" w:rsidP="00E5257F">
      <w:pPr>
        <w:pStyle w:val="Nadpis2"/>
        <w:rPr>
          <w:rFonts w:ascii="Arial" w:eastAsia="Calibri" w:hAnsi="Arial" w:cs="Arial"/>
          <w:color w:val="auto"/>
        </w:rPr>
      </w:pPr>
      <w:proofErr w:type="spellStart"/>
      <w:r w:rsidRPr="00E5257F">
        <w:rPr>
          <w:rFonts w:ascii="Arial" w:eastAsia="Calibri" w:hAnsi="Arial" w:cs="Arial"/>
          <w:color w:val="auto"/>
        </w:rPr>
        <w:t>Nízkopodlažnost</w:t>
      </w:r>
      <w:proofErr w:type="spellEnd"/>
      <w:r w:rsidRPr="00E5257F">
        <w:rPr>
          <w:rFonts w:ascii="Arial" w:eastAsia="Calibri" w:hAnsi="Arial" w:cs="Arial"/>
          <w:color w:val="auto"/>
        </w:rPr>
        <w:t xml:space="preserve"> a bezbariérovost vozidla</w:t>
      </w:r>
    </w:p>
    <w:p w14:paraId="580FD8B4" w14:textId="77777777" w:rsidR="00A21279" w:rsidRPr="00456A0D" w:rsidRDefault="00A21279" w:rsidP="00A21279">
      <w:pPr>
        <w:tabs>
          <w:tab w:val="num" w:pos="797"/>
          <w:tab w:val="num" w:pos="2268"/>
        </w:tabs>
        <w:spacing w:after="120" w:line="360" w:lineRule="auto"/>
        <w:contextualSpacing/>
        <w:jc w:val="both"/>
        <w:rPr>
          <w:rFonts w:ascii="Arial" w:eastAsia="Calibri" w:hAnsi="Arial" w:cs="Arial"/>
          <w:bCs/>
        </w:rPr>
      </w:pPr>
    </w:p>
    <w:p w14:paraId="72F94622" w14:textId="0179FC1F" w:rsidR="00D408DB" w:rsidRPr="00456A0D" w:rsidRDefault="00D408DB" w:rsidP="00D408DB">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Ve vazbě na plnění požadavků Nařízení vlády č. 63/2011 Sb. o stanovení minimálních hodnot a ukazatelů standardů kvality a bezpečnosti a o způsobu jejich prokazování v souvislosti s poskytováním veřejných služeb v přepravě cestujících, v aktuálním znění, musí být mezi vozidly v odpovídajícím poměru zařazena také vozidla částečně nízkopodlažní (</w:t>
      </w:r>
      <w:proofErr w:type="spellStart"/>
      <w:r w:rsidRPr="00456A0D">
        <w:rPr>
          <w:rFonts w:ascii="Arial" w:hAnsi="Arial" w:cs="Arial"/>
          <w:shd w:val="clear" w:color="auto" w:fill="FFFFFF"/>
        </w:rPr>
        <w:t>Low</w:t>
      </w:r>
      <w:proofErr w:type="spellEnd"/>
      <w:r w:rsidRPr="00456A0D">
        <w:rPr>
          <w:rFonts w:ascii="Arial" w:hAnsi="Arial" w:cs="Arial"/>
          <w:shd w:val="clear" w:color="auto" w:fill="FFFFFF"/>
        </w:rPr>
        <w:t xml:space="preserve"> </w:t>
      </w:r>
      <w:proofErr w:type="spellStart"/>
      <w:r w:rsidRPr="00456A0D">
        <w:rPr>
          <w:rFonts w:ascii="Arial" w:hAnsi="Arial" w:cs="Arial"/>
          <w:shd w:val="clear" w:color="auto" w:fill="FFFFFF"/>
        </w:rPr>
        <w:t>Entry</w:t>
      </w:r>
      <w:proofErr w:type="spellEnd"/>
      <w:r w:rsidRPr="00456A0D">
        <w:rPr>
          <w:rFonts w:ascii="Arial" w:hAnsi="Arial" w:cs="Arial"/>
          <w:shd w:val="clear" w:color="auto" w:fill="FFFFFF"/>
        </w:rPr>
        <w:t>). Tato vozidla musí být vybavena výsuvnou nebo sklopnou plošinou umožňující nástup a výstup cestujících se sníženou schopností pohybu včetně osob na invalidním vozíku, či elektrické tříkolce pro invalidy. V každém vozidle musí být alespoň 1 místo vyhrazené pro invalidní vozík.</w:t>
      </w:r>
    </w:p>
    <w:p w14:paraId="79570D08" w14:textId="42A3A45E" w:rsidR="00C73968" w:rsidRDefault="00D408DB" w:rsidP="00D408DB">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Dopravce se zavazuje zajistit nasazování nízkopodlažních a bezbariérových vozidel dle požadavků objednatele. Na spoje označené v jízdním řádu symbolem bezbariérovosti je dopravce povinen nasadit vždy nízkopodlažní a bezbariérové vozidlo. </w:t>
      </w:r>
    </w:p>
    <w:p w14:paraId="600470E6" w14:textId="69BC56B3" w:rsidR="00D408DB" w:rsidRDefault="00456A0D" w:rsidP="00D408DB">
      <w:pPr>
        <w:spacing w:before="120" w:after="120" w:line="360" w:lineRule="auto"/>
        <w:ind w:firstLine="284"/>
        <w:jc w:val="both"/>
        <w:rPr>
          <w:rFonts w:ascii="Arial" w:hAnsi="Arial" w:cs="Arial"/>
          <w:shd w:val="clear" w:color="auto" w:fill="FFFFFF"/>
        </w:rPr>
      </w:pPr>
      <w:r w:rsidRPr="007339C5">
        <w:rPr>
          <w:rFonts w:ascii="Arial" w:hAnsi="Arial" w:cs="Arial"/>
          <w:shd w:val="clear" w:color="auto" w:fill="FFFFFF"/>
        </w:rPr>
        <w:t xml:space="preserve"> </w:t>
      </w:r>
    </w:p>
    <w:p w14:paraId="06584CCC" w14:textId="77777777" w:rsidR="002B7E35" w:rsidRPr="00E5257F" w:rsidRDefault="002B7E35" w:rsidP="00E5257F">
      <w:pPr>
        <w:pStyle w:val="Nadpis2"/>
        <w:rPr>
          <w:rFonts w:ascii="Arial" w:hAnsi="Arial" w:cs="Arial"/>
          <w:color w:val="auto"/>
        </w:rPr>
      </w:pPr>
      <w:bookmarkStart w:id="3" w:name="_Toc10991133"/>
      <w:r w:rsidRPr="00E5257F">
        <w:rPr>
          <w:rFonts w:ascii="Arial" w:hAnsi="Arial" w:cs="Arial"/>
          <w:color w:val="auto"/>
        </w:rPr>
        <w:t>Pohon (palivo)</w:t>
      </w:r>
      <w:bookmarkEnd w:id="3"/>
    </w:p>
    <w:p w14:paraId="45B70718" w14:textId="1E286136" w:rsidR="002B7E35" w:rsidRPr="007339C5" w:rsidRDefault="002B7E35" w:rsidP="0099084D">
      <w:pPr>
        <w:spacing w:before="120" w:after="120" w:line="360" w:lineRule="auto"/>
        <w:ind w:firstLine="284"/>
        <w:jc w:val="both"/>
        <w:rPr>
          <w:rFonts w:ascii="Arial" w:hAnsi="Arial" w:cs="Arial"/>
        </w:rPr>
      </w:pPr>
      <w:r w:rsidRPr="007339C5">
        <w:rPr>
          <w:rFonts w:ascii="Arial" w:hAnsi="Arial" w:cs="Arial"/>
        </w:rPr>
        <w:t xml:space="preserve">Dopravce může využít v rámci systému VDV vozidla s motorem na </w:t>
      </w:r>
      <w:r w:rsidR="0099084D" w:rsidRPr="007339C5">
        <w:rPr>
          <w:rFonts w:ascii="Arial" w:hAnsi="Arial" w:cs="Arial"/>
        </w:rPr>
        <w:t xml:space="preserve">klasický i alternativní pohon. </w:t>
      </w:r>
    </w:p>
    <w:p w14:paraId="199807E7" w14:textId="0E260732" w:rsidR="002B7E35" w:rsidRDefault="002B7E35" w:rsidP="00D87FD3">
      <w:pPr>
        <w:spacing w:before="120" w:after="120" w:line="360" w:lineRule="auto"/>
        <w:ind w:firstLine="284"/>
        <w:jc w:val="both"/>
        <w:rPr>
          <w:rFonts w:ascii="Arial" w:hAnsi="Arial" w:cs="Arial"/>
          <w:sz w:val="24"/>
          <w:szCs w:val="24"/>
        </w:rPr>
      </w:pPr>
      <w:r w:rsidRPr="007339C5">
        <w:rPr>
          <w:rFonts w:ascii="Arial" w:hAnsi="Arial" w:cs="Arial"/>
        </w:rPr>
        <w:t>Nov</w:t>
      </w:r>
      <w:r w:rsidR="00184D31">
        <w:rPr>
          <w:rFonts w:ascii="Arial" w:hAnsi="Arial" w:cs="Arial"/>
        </w:rPr>
        <w:t>á</w:t>
      </w:r>
      <w:r w:rsidRPr="007339C5">
        <w:rPr>
          <w:rFonts w:ascii="Arial" w:hAnsi="Arial" w:cs="Arial"/>
        </w:rPr>
        <w:t xml:space="preserve"> vozidla musí splňovat standard EURO VI, případně přísnější emisní limity, budou-li v průběhu plnění smlouvy zavedeny. Toto ustanovení platí i pro alternativní paliva nebo jiné pohony.</w:t>
      </w:r>
      <w:r w:rsidRPr="008473B2">
        <w:rPr>
          <w:rFonts w:ascii="Arial" w:hAnsi="Arial" w:cs="Arial"/>
          <w:sz w:val="24"/>
          <w:szCs w:val="24"/>
        </w:rPr>
        <w:t xml:space="preserve"> </w:t>
      </w:r>
    </w:p>
    <w:p w14:paraId="4F2BE88B" w14:textId="77777777" w:rsidR="008F1819" w:rsidRPr="00456A0D" w:rsidRDefault="008F1819" w:rsidP="00D87FD3">
      <w:pPr>
        <w:spacing w:before="120" w:after="120" w:line="360" w:lineRule="auto"/>
        <w:ind w:firstLine="284"/>
        <w:jc w:val="both"/>
        <w:rPr>
          <w:rFonts w:ascii="Arial" w:hAnsi="Arial" w:cs="Arial"/>
          <w:shd w:val="clear" w:color="auto" w:fill="FFFFFF"/>
        </w:rPr>
      </w:pPr>
    </w:p>
    <w:p w14:paraId="3D333DB5" w14:textId="77777777" w:rsidR="00D408DB" w:rsidRPr="00E5257F" w:rsidRDefault="00D408DB" w:rsidP="00E5257F">
      <w:pPr>
        <w:pStyle w:val="Nadpis2"/>
        <w:rPr>
          <w:rFonts w:ascii="Arial" w:hAnsi="Arial" w:cs="Arial"/>
          <w:color w:val="auto"/>
          <w:shd w:val="clear" w:color="auto" w:fill="FFFFFF"/>
        </w:rPr>
      </w:pPr>
      <w:r w:rsidRPr="00E5257F">
        <w:rPr>
          <w:rFonts w:ascii="Arial" w:hAnsi="Arial" w:cs="Arial"/>
          <w:color w:val="auto"/>
          <w:shd w:val="clear" w:color="auto" w:fill="FFFFFF"/>
        </w:rPr>
        <w:t>Vybavení vozidel pro přepravu jízdních kol</w:t>
      </w:r>
    </w:p>
    <w:p w14:paraId="71D3158D" w14:textId="126A83D7" w:rsidR="00F0212A" w:rsidRPr="00456A0D" w:rsidRDefault="00F0212A" w:rsidP="00F0212A">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 xml:space="preserve">Objednatel je oprávněn stanovit u vybraných spojů povinnost přepravy kol v průběhu objednatelem stanoveného období. Spoje umožňující přepravu kol musí dopravce označit </w:t>
      </w:r>
      <w:r w:rsidRPr="00456A0D">
        <w:rPr>
          <w:rFonts w:ascii="Arial" w:hAnsi="Arial" w:cs="Arial"/>
          <w:bCs/>
          <w:shd w:val="clear" w:color="auto" w:fill="FFFFFF"/>
        </w:rPr>
        <w:br/>
        <w:t>v jízdním řádu v souladu s </w:t>
      </w:r>
      <w:r w:rsidR="00432E57">
        <w:rPr>
          <w:rFonts w:ascii="Arial" w:hAnsi="Arial" w:cs="Arial"/>
          <w:bCs/>
          <w:shd w:val="clear" w:color="auto" w:fill="FFFFFF"/>
        </w:rPr>
        <w:t xml:space="preserve">kapitolou </w:t>
      </w:r>
      <w:proofErr w:type="gramStart"/>
      <w:r w:rsidR="00432E57">
        <w:rPr>
          <w:rFonts w:ascii="Arial" w:hAnsi="Arial" w:cs="Arial"/>
          <w:bCs/>
          <w:shd w:val="clear" w:color="auto" w:fill="FFFFFF"/>
        </w:rPr>
        <w:t xml:space="preserve">5 </w:t>
      </w:r>
      <w:r w:rsidRPr="00456A0D">
        <w:rPr>
          <w:rFonts w:ascii="Arial" w:hAnsi="Arial" w:cs="Arial"/>
          <w:bCs/>
          <w:shd w:val="clear" w:color="auto" w:fill="FFFFFF"/>
        </w:rPr>
        <w:t xml:space="preserve"> těchto</w:t>
      </w:r>
      <w:proofErr w:type="gramEnd"/>
      <w:r w:rsidRPr="00456A0D">
        <w:rPr>
          <w:rFonts w:ascii="Arial" w:hAnsi="Arial" w:cs="Arial"/>
          <w:bCs/>
          <w:shd w:val="clear" w:color="auto" w:fill="FFFFFF"/>
        </w:rPr>
        <w:t xml:space="preserve"> standardů.</w:t>
      </w:r>
    </w:p>
    <w:p w14:paraId="49EEC965" w14:textId="77777777" w:rsidR="00F0212A" w:rsidRPr="00456A0D" w:rsidRDefault="00F0212A" w:rsidP="00F0212A">
      <w:pPr>
        <w:spacing w:before="120" w:after="120" w:line="360" w:lineRule="auto"/>
        <w:ind w:firstLine="284"/>
        <w:jc w:val="both"/>
        <w:rPr>
          <w:rFonts w:ascii="Arial" w:hAnsi="Arial" w:cs="Arial"/>
        </w:rPr>
      </w:pPr>
      <w:r w:rsidRPr="00456A0D">
        <w:rPr>
          <w:rFonts w:ascii="Arial" w:hAnsi="Arial" w:cs="Arial"/>
        </w:rPr>
        <w:t>Přeprava kol je umožněna ve dvou režimech:</w:t>
      </w:r>
    </w:p>
    <w:p w14:paraId="68B0F53D" w14:textId="77777777" w:rsidR="00F0212A" w:rsidRPr="00E5257F" w:rsidRDefault="00F0212A" w:rsidP="00E5257F">
      <w:pPr>
        <w:pStyle w:val="Nadpis3"/>
        <w:rPr>
          <w:rFonts w:ascii="Arial" w:hAnsi="Arial" w:cs="Arial"/>
          <w:color w:val="auto"/>
        </w:rPr>
      </w:pPr>
      <w:r w:rsidRPr="00E5257F">
        <w:rPr>
          <w:rFonts w:ascii="Arial" w:hAnsi="Arial" w:cs="Arial"/>
          <w:color w:val="auto"/>
        </w:rPr>
        <w:lastRenderedPageBreak/>
        <w:t>Vozidla s přívěsným vozíkem</w:t>
      </w:r>
    </w:p>
    <w:p w14:paraId="2A41187D" w14:textId="5F10E536" w:rsidR="00432E57" w:rsidRDefault="00F0212A" w:rsidP="00432E57">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 xml:space="preserve">Přeprava jízdních kol v tomto režimu bude prováděna na vybraných spojích linek na základě požadavků specifikovaných objednatelem. Vozidla provozovaná v tomto režimu musí být vybavena přívěsným vozíkem pro přepravu minimálně </w:t>
      </w:r>
      <w:r w:rsidR="0087177E">
        <w:rPr>
          <w:rFonts w:ascii="Arial" w:hAnsi="Arial" w:cs="Arial"/>
          <w:bCs/>
          <w:shd w:val="clear" w:color="auto" w:fill="FFFFFF"/>
        </w:rPr>
        <w:t>14</w:t>
      </w:r>
      <w:r w:rsidRPr="00456A0D">
        <w:rPr>
          <w:rFonts w:ascii="Arial" w:hAnsi="Arial" w:cs="Arial"/>
          <w:bCs/>
          <w:shd w:val="clear" w:color="auto" w:fill="FFFFFF"/>
        </w:rPr>
        <w:t xml:space="preserve"> jízdních kol</w:t>
      </w:r>
      <w:r w:rsidR="00432E57">
        <w:rPr>
          <w:rFonts w:ascii="Arial" w:hAnsi="Arial" w:cs="Arial"/>
          <w:bCs/>
          <w:shd w:val="clear" w:color="auto" w:fill="FFFFFF"/>
        </w:rPr>
        <w:t>, včetně elektrokol</w:t>
      </w:r>
      <w:proofErr w:type="gramStart"/>
      <w:r w:rsidR="00432E57" w:rsidRPr="00456A0D">
        <w:rPr>
          <w:rFonts w:ascii="Arial" w:hAnsi="Arial" w:cs="Arial"/>
          <w:bCs/>
          <w:shd w:val="clear" w:color="auto" w:fill="FFFFFF"/>
        </w:rPr>
        <w:t>.</w:t>
      </w:r>
      <w:r w:rsidRPr="00456A0D">
        <w:rPr>
          <w:rFonts w:ascii="Arial" w:hAnsi="Arial" w:cs="Arial"/>
          <w:bCs/>
          <w:shd w:val="clear" w:color="auto" w:fill="FFFFFF"/>
        </w:rPr>
        <w:t xml:space="preserve"> </w:t>
      </w:r>
      <w:r w:rsidR="00432E57">
        <w:rPr>
          <w:rFonts w:ascii="Arial" w:hAnsi="Arial" w:cs="Arial"/>
          <w:bCs/>
          <w:shd w:val="clear" w:color="auto" w:fill="FFFFFF"/>
        </w:rPr>
        <w:t>,</w:t>
      </w:r>
      <w:proofErr w:type="gramEnd"/>
      <w:r w:rsidR="00432E57">
        <w:rPr>
          <w:rFonts w:ascii="Arial" w:hAnsi="Arial" w:cs="Arial"/>
          <w:bCs/>
          <w:shd w:val="clear" w:color="auto" w:fill="FFFFFF"/>
        </w:rPr>
        <w:t xml:space="preserve"> včetně elektrokol</w:t>
      </w:r>
      <w:r w:rsidR="00432E57" w:rsidRPr="00456A0D">
        <w:rPr>
          <w:rFonts w:ascii="Arial" w:hAnsi="Arial" w:cs="Arial"/>
          <w:bCs/>
          <w:shd w:val="clear" w:color="auto" w:fill="FFFFFF"/>
        </w:rPr>
        <w:t>.</w:t>
      </w:r>
    </w:p>
    <w:p w14:paraId="1E55344D" w14:textId="77777777" w:rsidR="00432E57" w:rsidRPr="00456A0D" w:rsidRDefault="00432E57" w:rsidP="00432E57">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Přívěsný vozík musí být ho</w:t>
      </w:r>
      <w:r>
        <w:rPr>
          <w:rFonts w:ascii="Arial" w:hAnsi="Arial" w:cs="Arial"/>
          <w:bCs/>
          <w:shd w:val="clear" w:color="auto" w:fill="FFFFFF"/>
        </w:rPr>
        <w:t>mologován dle platných předpisů. Z</w:t>
      </w:r>
      <w:r w:rsidRPr="00456A0D">
        <w:rPr>
          <w:rFonts w:ascii="Arial" w:hAnsi="Arial" w:cs="Arial"/>
          <w:bCs/>
          <w:shd w:val="clear" w:color="auto" w:fill="FFFFFF"/>
        </w:rPr>
        <w:t>a splnění legislativních podmínek pro provoz na pozemních komunikacích ručí dopravce.</w:t>
      </w:r>
    </w:p>
    <w:p w14:paraId="1F468CA7" w14:textId="77777777" w:rsidR="00B412E5" w:rsidRPr="00456A0D" w:rsidRDefault="00B412E5" w:rsidP="00F0212A">
      <w:pPr>
        <w:spacing w:before="120" w:after="120" w:line="360" w:lineRule="auto"/>
        <w:ind w:firstLine="284"/>
        <w:jc w:val="both"/>
        <w:rPr>
          <w:rFonts w:ascii="Arial" w:hAnsi="Arial" w:cs="Arial"/>
          <w:bCs/>
          <w:shd w:val="clear" w:color="auto" w:fill="FFFFFF"/>
        </w:rPr>
      </w:pPr>
    </w:p>
    <w:p w14:paraId="58D84ED0" w14:textId="77777777" w:rsidR="00F0212A" w:rsidRPr="00456A0D" w:rsidRDefault="00F0212A" w:rsidP="00F0212A">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 xml:space="preserve">Vozík je zhotoven tak, aby bylo možné jízdní kola naložit a sundat bez nutnosti součinnosti řidiče a bez nutnosti provádět úkony, které by prodlužovaly jízdní dobu (sklápění bočnic, otevírání, resp. shrnování </w:t>
      </w:r>
      <w:proofErr w:type="gramStart"/>
      <w:r w:rsidRPr="00456A0D">
        <w:rPr>
          <w:rFonts w:ascii="Arial" w:hAnsi="Arial" w:cs="Arial"/>
          <w:bCs/>
          <w:shd w:val="clear" w:color="auto" w:fill="FFFFFF"/>
        </w:rPr>
        <w:t>krytů,</w:t>
      </w:r>
      <w:proofErr w:type="gramEnd"/>
      <w:r w:rsidRPr="00456A0D">
        <w:rPr>
          <w:rFonts w:ascii="Arial" w:hAnsi="Arial" w:cs="Arial"/>
          <w:bCs/>
          <w:shd w:val="clear" w:color="auto" w:fill="FFFFFF"/>
        </w:rPr>
        <w:t xml:space="preserve"> apod.). Před odjezdem ze stanovených zastávek</w:t>
      </w:r>
      <w:r w:rsidRPr="00456A0D">
        <w:rPr>
          <w:rStyle w:val="Znakapoznpodarou"/>
          <w:rFonts w:ascii="Arial" w:hAnsi="Arial" w:cs="Arial"/>
          <w:bCs/>
          <w:shd w:val="clear" w:color="auto" w:fill="FFFFFF"/>
        </w:rPr>
        <w:footnoteReference w:id="2"/>
      </w:r>
      <w:r w:rsidRPr="00456A0D">
        <w:rPr>
          <w:rFonts w:ascii="Arial" w:hAnsi="Arial" w:cs="Arial"/>
          <w:bCs/>
          <w:shd w:val="clear" w:color="auto" w:fill="FFFFFF"/>
        </w:rPr>
        <w:t xml:space="preserve"> je řidič nebo jím pověřená osoba, povinen zkontrolovat bezpečnost uložení a upevnění jízdních kol. Termíny zahájení a ukončení provozu vozidel s přívěsným </w:t>
      </w:r>
      <w:proofErr w:type="spellStart"/>
      <w:r w:rsidRPr="00456A0D">
        <w:rPr>
          <w:rFonts w:ascii="Arial" w:hAnsi="Arial" w:cs="Arial"/>
          <w:bCs/>
          <w:shd w:val="clear" w:color="auto" w:fill="FFFFFF"/>
        </w:rPr>
        <w:t>cyklovozíkem</w:t>
      </w:r>
      <w:proofErr w:type="spellEnd"/>
      <w:r w:rsidRPr="00456A0D">
        <w:rPr>
          <w:rFonts w:ascii="Arial" w:hAnsi="Arial" w:cs="Arial"/>
          <w:bCs/>
          <w:shd w:val="clear" w:color="auto" w:fill="FFFFFF"/>
        </w:rPr>
        <w:t xml:space="preserve"> v průběhu roku specifikuje objednatel.</w:t>
      </w:r>
    </w:p>
    <w:p w14:paraId="628C3427" w14:textId="77777777" w:rsidR="00F0212A" w:rsidRPr="00E5257F" w:rsidRDefault="00F0212A" w:rsidP="00E5257F">
      <w:pPr>
        <w:pStyle w:val="Nadpis3"/>
        <w:rPr>
          <w:rFonts w:ascii="Arial" w:hAnsi="Arial" w:cs="Arial"/>
          <w:color w:val="auto"/>
        </w:rPr>
      </w:pPr>
      <w:r w:rsidRPr="00E5257F">
        <w:rPr>
          <w:rFonts w:ascii="Arial" w:hAnsi="Arial" w:cs="Arial"/>
          <w:color w:val="auto"/>
        </w:rPr>
        <w:t>Vozidla s přepravou kol v závěsu</w:t>
      </w:r>
    </w:p>
    <w:p w14:paraId="37B9B21B" w14:textId="48EBB5A1" w:rsidR="00F0212A" w:rsidRPr="00456A0D" w:rsidRDefault="00F0212A" w:rsidP="00F0212A">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 xml:space="preserve">Všechna </w:t>
      </w:r>
      <w:r w:rsidR="00A72805">
        <w:rPr>
          <w:rFonts w:ascii="Arial" w:hAnsi="Arial" w:cs="Arial"/>
          <w:bCs/>
          <w:shd w:val="clear" w:color="auto" w:fill="FFFFFF"/>
        </w:rPr>
        <w:t xml:space="preserve">velká </w:t>
      </w:r>
      <w:r w:rsidRPr="00456A0D">
        <w:rPr>
          <w:rFonts w:ascii="Arial" w:hAnsi="Arial" w:cs="Arial"/>
          <w:bCs/>
          <w:shd w:val="clear" w:color="auto" w:fill="FFFFFF"/>
        </w:rPr>
        <w:t xml:space="preserve">vozidla provozovaná v tomto režimu musí být vybavena v zadní části závěsem pro přepravu alespoň 6 jízdních kol, </w:t>
      </w:r>
      <w:r w:rsidR="00A72805">
        <w:rPr>
          <w:rFonts w:ascii="Arial" w:hAnsi="Arial" w:cs="Arial"/>
          <w:bCs/>
          <w:shd w:val="clear" w:color="auto" w:fill="FFFFFF"/>
        </w:rPr>
        <w:t xml:space="preserve">malá </w:t>
      </w:r>
      <w:r w:rsidRPr="00456A0D">
        <w:rPr>
          <w:rFonts w:ascii="Arial" w:hAnsi="Arial" w:cs="Arial"/>
          <w:bCs/>
          <w:shd w:val="clear" w:color="auto" w:fill="FFFFFF"/>
        </w:rPr>
        <w:t xml:space="preserve">vozidla </w:t>
      </w:r>
      <w:r w:rsidR="00A72805" w:rsidRPr="00456A0D">
        <w:rPr>
          <w:rFonts w:ascii="Arial" w:hAnsi="Arial" w:cs="Arial"/>
          <w:bCs/>
          <w:shd w:val="clear" w:color="auto" w:fill="FFFFFF"/>
        </w:rPr>
        <w:t xml:space="preserve">musí být vybavena v zadní části </w:t>
      </w:r>
      <w:r w:rsidRPr="00456A0D">
        <w:rPr>
          <w:rFonts w:ascii="Arial" w:hAnsi="Arial" w:cs="Arial"/>
          <w:bCs/>
          <w:shd w:val="clear" w:color="auto" w:fill="FFFFFF"/>
        </w:rPr>
        <w:t>závěsem pro přepravu alespoň 3 jízdních kol.</w:t>
      </w:r>
    </w:p>
    <w:p w14:paraId="69F28BE6" w14:textId="5989ACD4" w:rsidR="00B412E5" w:rsidRDefault="00F0212A" w:rsidP="00F0212A">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 xml:space="preserve">Závěs je zhotoven tak, aby bylo možné jízdní kolo naložit a sundat bez nutnosti součinnosti řidiče a bez nutnosti provádět úkony, které by prodlužovaly jízdní dobu (sklápění, otevírání či shrnování </w:t>
      </w:r>
      <w:proofErr w:type="gramStart"/>
      <w:r w:rsidRPr="00456A0D">
        <w:rPr>
          <w:rFonts w:ascii="Arial" w:hAnsi="Arial" w:cs="Arial"/>
          <w:bCs/>
          <w:shd w:val="clear" w:color="auto" w:fill="FFFFFF"/>
        </w:rPr>
        <w:t>krytů,</w:t>
      </w:r>
      <w:proofErr w:type="gramEnd"/>
      <w:r w:rsidRPr="00456A0D">
        <w:rPr>
          <w:rFonts w:ascii="Arial" w:hAnsi="Arial" w:cs="Arial"/>
          <w:bCs/>
          <w:shd w:val="clear" w:color="auto" w:fill="FFFFFF"/>
        </w:rPr>
        <w:t xml:space="preserve"> apod.). Před odjezdem ze stanovených zastávek je řidič povinen zkontrolovat bezpečnost uložení a upevnění jízdních kol. Za splnění legislativních podmínek pro provoz závěsu ručí dopravce.</w:t>
      </w:r>
    </w:p>
    <w:p w14:paraId="11B827BF" w14:textId="77777777" w:rsidR="00B412E5" w:rsidRDefault="00B412E5">
      <w:pPr>
        <w:rPr>
          <w:rFonts w:ascii="Arial" w:hAnsi="Arial" w:cs="Arial"/>
          <w:bCs/>
          <w:shd w:val="clear" w:color="auto" w:fill="FFFFFF"/>
        </w:rPr>
      </w:pPr>
      <w:r>
        <w:rPr>
          <w:rFonts w:ascii="Arial" w:hAnsi="Arial" w:cs="Arial"/>
          <w:bCs/>
          <w:shd w:val="clear" w:color="auto" w:fill="FFFFFF"/>
        </w:rPr>
        <w:br w:type="page"/>
      </w:r>
    </w:p>
    <w:p w14:paraId="7A6E35AC" w14:textId="77777777" w:rsidR="00F71280" w:rsidRPr="00C73968" w:rsidRDefault="00F71280" w:rsidP="00C73968">
      <w:pPr>
        <w:pStyle w:val="Nadpis1"/>
        <w:rPr>
          <w:rFonts w:ascii="Arial" w:hAnsi="Arial" w:cs="Arial"/>
          <w:color w:val="auto"/>
        </w:rPr>
      </w:pPr>
      <w:bookmarkStart w:id="4" w:name="_Toc6386394"/>
      <w:r w:rsidRPr="00C73968">
        <w:rPr>
          <w:rFonts w:ascii="Arial" w:hAnsi="Arial" w:cs="Arial"/>
          <w:color w:val="auto"/>
        </w:rPr>
        <w:lastRenderedPageBreak/>
        <w:t>Všeobecné standardy vybavení vozidel</w:t>
      </w:r>
      <w:bookmarkEnd w:id="4"/>
    </w:p>
    <w:p w14:paraId="710E0FB4" w14:textId="77777777" w:rsidR="00F71280" w:rsidRPr="00FA2B9A" w:rsidRDefault="00F71280" w:rsidP="00FA2B9A">
      <w:pPr>
        <w:pStyle w:val="Nadpis2"/>
        <w:spacing w:line="360" w:lineRule="auto"/>
        <w:ind w:left="578" w:hanging="578"/>
        <w:rPr>
          <w:rFonts w:ascii="Arial" w:hAnsi="Arial" w:cs="Arial"/>
          <w:color w:val="auto"/>
        </w:rPr>
      </w:pPr>
      <w:bookmarkStart w:id="5" w:name="_Ref481657917"/>
      <w:bookmarkStart w:id="6" w:name="_Toc6386395"/>
      <w:r w:rsidRPr="00FA2B9A">
        <w:rPr>
          <w:rFonts w:ascii="Arial" w:hAnsi="Arial" w:cs="Arial"/>
          <w:color w:val="auto"/>
        </w:rPr>
        <w:t>Elektronické informační panely</w:t>
      </w:r>
      <w:bookmarkEnd w:id="5"/>
      <w:r w:rsidRPr="00FA2B9A">
        <w:rPr>
          <w:rFonts w:ascii="Arial" w:hAnsi="Arial" w:cs="Arial"/>
          <w:color w:val="auto"/>
        </w:rPr>
        <w:t xml:space="preserve"> vnější</w:t>
      </w:r>
      <w:bookmarkEnd w:id="6"/>
    </w:p>
    <w:p w14:paraId="437D4EEC" w14:textId="77777777" w:rsidR="00F71280" w:rsidRPr="00456A0D" w:rsidRDefault="00F71280" w:rsidP="00FA2B9A">
      <w:pPr>
        <w:spacing w:before="120" w:after="120" w:line="360" w:lineRule="auto"/>
        <w:rPr>
          <w:rFonts w:ascii="Arial" w:hAnsi="Arial" w:cs="Arial"/>
          <w:bCs/>
          <w:shd w:val="clear" w:color="auto" w:fill="FFFFFF"/>
        </w:rPr>
      </w:pPr>
      <w:r w:rsidRPr="00456A0D">
        <w:rPr>
          <w:rFonts w:ascii="Arial" w:hAnsi="Arial" w:cs="Arial"/>
          <w:bCs/>
          <w:shd w:val="clear" w:color="auto" w:fill="FFFFFF"/>
        </w:rPr>
        <w:t>Soubor vnějších elektronických informačních panelů vozidla standardně tvoří:</w:t>
      </w:r>
    </w:p>
    <w:p w14:paraId="3949882E" w14:textId="77777777" w:rsidR="00F71280" w:rsidRPr="00456A0D" w:rsidRDefault="00F71280" w:rsidP="00F71280">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456A0D">
        <w:rPr>
          <w:rStyle w:val="Siln"/>
          <w:rFonts w:cs="Arial"/>
        </w:rPr>
        <w:t>Elektronický panel vnější přední</w:t>
      </w:r>
    </w:p>
    <w:p w14:paraId="54FA1B62" w14:textId="77777777" w:rsidR="00F71280" w:rsidRPr="00456A0D" w:rsidRDefault="00F71280" w:rsidP="00F71280">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456A0D">
        <w:rPr>
          <w:rStyle w:val="Siln"/>
          <w:rFonts w:cs="Arial"/>
        </w:rPr>
        <w:t>Elektronický panel vnější boční</w:t>
      </w:r>
    </w:p>
    <w:p w14:paraId="19F9742B" w14:textId="77777777" w:rsidR="00F71280" w:rsidRPr="00456A0D" w:rsidRDefault="00F71280" w:rsidP="00F71280">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456A0D">
        <w:rPr>
          <w:rStyle w:val="Siln"/>
          <w:rFonts w:cs="Arial"/>
        </w:rPr>
        <w:t>Elektronický panel vnější zadní</w:t>
      </w:r>
    </w:p>
    <w:p w14:paraId="11EA48E0" w14:textId="663E811C" w:rsidR="00F71280" w:rsidRDefault="00F71280" w:rsidP="00FA2B9A">
      <w:pPr>
        <w:spacing w:before="120" w:after="120" w:line="360" w:lineRule="auto"/>
        <w:ind w:firstLine="284"/>
        <w:rPr>
          <w:rStyle w:val="Siln"/>
          <w:rFonts w:ascii="Arial" w:hAnsi="Arial" w:cs="Arial"/>
        </w:rPr>
      </w:pPr>
      <w:r w:rsidRPr="0099084D">
        <w:rPr>
          <w:rStyle w:val="Siln"/>
          <w:rFonts w:ascii="Arial" w:hAnsi="Arial" w:cs="Arial"/>
          <w:b w:val="0"/>
        </w:rPr>
        <w:t xml:space="preserve">Přesný vzhled a obsah textu elektronického panelu nebo tabule stanovuje objednatel </w:t>
      </w:r>
      <w:r w:rsidRPr="0099084D">
        <w:rPr>
          <w:rStyle w:val="Siln"/>
          <w:rFonts w:ascii="Arial" w:hAnsi="Arial" w:cs="Arial"/>
          <w:b w:val="0"/>
        </w:rPr>
        <w:br/>
        <w:t>a dopravce je povinen dodržovat nastavení zobrazovaných informací stanovené objednatelem</w:t>
      </w:r>
      <w:r w:rsidRPr="00456A0D">
        <w:rPr>
          <w:rStyle w:val="Siln"/>
          <w:rFonts w:ascii="Arial" w:hAnsi="Arial" w:cs="Arial"/>
        </w:rPr>
        <w:t>.</w:t>
      </w:r>
    </w:p>
    <w:p w14:paraId="06EBEB7D" w14:textId="77777777" w:rsidR="00FA2B9A" w:rsidRPr="00456A0D" w:rsidRDefault="00FA2B9A" w:rsidP="00FA2B9A">
      <w:pPr>
        <w:spacing w:before="120" w:after="120" w:line="360" w:lineRule="auto"/>
        <w:ind w:firstLine="284"/>
        <w:rPr>
          <w:rStyle w:val="Siln"/>
          <w:rFonts w:ascii="Arial" w:hAnsi="Arial" w:cs="Arial"/>
          <w:b w:val="0"/>
        </w:rPr>
      </w:pPr>
    </w:p>
    <w:p w14:paraId="63FA7624" w14:textId="77777777" w:rsidR="00F71280" w:rsidRPr="00456A0D" w:rsidRDefault="00F71280" w:rsidP="00FA2B9A">
      <w:pPr>
        <w:spacing w:before="120" w:after="120" w:line="360" w:lineRule="auto"/>
        <w:rPr>
          <w:rFonts w:ascii="Arial" w:hAnsi="Arial" w:cs="Arial"/>
          <w:u w:val="single"/>
          <w:shd w:val="clear" w:color="auto" w:fill="FFFFFF"/>
        </w:rPr>
      </w:pPr>
      <w:r w:rsidRPr="00456A0D">
        <w:rPr>
          <w:rFonts w:ascii="Arial" w:hAnsi="Arial" w:cs="Arial"/>
          <w:u w:val="single"/>
          <w:shd w:val="clear" w:color="auto" w:fill="FFFFFF"/>
        </w:rPr>
        <w:t>Obecné požadavky na vnější elektronické informační panely:</w:t>
      </w:r>
    </w:p>
    <w:p w14:paraId="1A9328D5" w14:textId="77777777" w:rsidR="00F71280" w:rsidRPr="0099084D" w:rsidRDefault="00F71280" w:rsidP="00F71280">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99084D">
        <w:rPr>
          <w:rStyle w:val="Siln"/>
          <w:rFonts w:cs="Arial"/>
          <w:b w:val="0"/>
        </w:rPr>
        <w:t>Informace zobrazované na panelech jsou získávány z palubního informačního systému.</w:t>
      </w:r>
    </w:p>
    <w:p w14:paraId="1A92407C" w14:textId="77777777" w:rsidR="00F71280" w:rsidRPr="0099084D" w:rsidRDefault="00F71280" w:rsidP="00F71280">
      <w:pPr>
        <w:pStyle w:val="Odstavecseseznamem"/>
        <w:numPr>
          <w:ilvl w:val="0"/>
          <w:numId w:val="2"/>
        </w:numPr>
        <w:tabs>
          <w:tab w:val="clear" w:pos="1815"/>
          <w:tab w:val="num" w:pos="1701"/>
          <w:tab w:val="num" w:pos="2535"/>
        </w:tabs>
        <w:spacing w:after="120" w:line="360" w:lineRule="auto"/>
        <w:ind w:left="850" w:hanging="357"/>
        <w:contextualSpacing w:val="0"/>
        <w:jc w:val="both"/>
        <w:rPr>
          <w:rStyle w:val="Siln"/>
          <w:rFonts w:cs="Arial"/>
          <w:b w:val="0"/>
        </w:rPr>
      </w:pPr>
      <w:r w:rsidRPr="0099084D">
        <w:rPr>
          <w:rStyle w:val="Siln"/>
          <w:rFonts w:cs="Arial"/>
          <w:b w:val="0"/>
        </w:rPr>
        <w:t>Všechna označení musí být čitelná i za snížené viditelnosti a rovněž při vyšší intenzitě slunečního svitu.</w:t>
      </w:r>
    </w:p>
    <w:p w14:paraId="77C084FF" w14:textId="77777777" w:rsidR="00F71280" w:rsidRPr="00FA2B9A" w:rsidRDefault="00F71280" w:rsidP="00FA2B9A">
      <w:pPr>
        <w:pStyle w:val="Nadpis3"/>
        <w:rPr>
          <w:rStyle w:val="Siln"/>
          <w:rFonts w:ascii="Arial" w:hAnsi="Arial" w:cs="Arial"/>
          <w:b/>
          <w:bCs/>
          <w:color w:val="auto"/>
        </w:rPr>
      </w:pPr>
      <w:bookmarkStart w:id="7" w:name="_Toc6386396"/>
      <w:r w:rsidRPr="00FA2B9A">
        <w:rPr>
          <w:rStyle w:val="Siln"/>
          <w:rFonts w:ascii="Arial" w:hAnsi="Arial" w:cs="Arial"/>
          <w:b/>
          <w:bCs/>
          <w:color w:val="auto"/>
        </w:rPr>
        <w:t>Elektronický panel vnější přední</w:t>
      </w:r>
      <w:bookmarkEnd w:id="7"/>
    </w:p>
    <w:p w14:paraId="2FBB346E" w14:textId="17704E4A" w:rsidR="00F71280" w:rsidRPr="00456A0D" w:rsidRDefault="00184D31" w:rsidP="00F71280">
      <w:pPr>
        <w:spacing w:before="120" w:after="120" w:line="360" w:lineRule="auto"/>
        <w:ind w:firstLine="284"/>
        <w:rPr>
          <w:rStyle w:val="Siln"/>
          <w:rFonts w:ascii="Arial" w:hAnsi="Arial" w:cs="Arial"/>
          <w:b w:val="0"/>
        </w:rPr>
      </w:pPr>
      <w:r>
        <w:rPr>
          <w:rStyle w:val="Siln"/>
          <w:rFonts w:ascii="Arial" w:hAnsi="Arial" w:cs="Arial"/>
          <w:b w:val="0"/>
        </w:rPr>
        <w:t>Nová v</w:t>
      </w:r>
      <w:r w:rsidR="00F71280" w:rsidRPr="0099084D">
        <w:rPr>
          <w:rStyle w:val="Siln"/>
          <w:rFonts w:ascii="Arial" w:hAnsi="Arial" w:cs="Arial"/>
          <w:b w:val="0"/>
        </w:rPr>
        <w:t>ozidla musí být vybavena v přední části vozidla osvětleným elektronickým informačním panelem umístěným v horní části čelního okna, případně zabudovaným do karoserie v horní části čela vozidla. Parametry panelu jsou minimálně 140 x 19 bodů, přičemž parametry zobrazovací plochy musí být minimálně 1430 x 185 mm</w:t>
      </w:r>
      <w:r w:rsidR="00F71280" w:rsidRPr="00456A0D">
        <w:rPr>
          <w:rFonts w:ascii="Arial" w:eastAsia="Calibri" w:hAnsi="Arial" w:cs="Arial"/>
        </w:rPr>
        <w:t>.</w:t>
      </w:r>
    </w:p>
    <w:p w14:paraId="3BD73B4D" w14:textId="77777777" w:rsidR="00F71280" w:rsidRPr="00456A0D" w:rsidRDefault="00F71280" w:rsidP="00F71280">
      <w:pPr>
        <w:autoSpaceDE w:val="0"/>
        <w:autoSpaceDN w:val="0"/>
        <w:adjustRightInd w:val="0"/>
        <w:spacing w:before="240" w:after="0" w:line="360" w:lineRule="auto"/>
        <w:rPr>
          <w:rFonts w:ascii="Arial" w:eastAsia="Calibri" w:hAnsi="Arial" w:cs="Arial"/>
        </w:rPr>
      </w:pPr>
      <w:r w:rsidRPr="00456A0D">
        <w:rPr>
          <w:rFonts w:ascii="Arial" w:eastAsia="Calibri" w:hAnsi="Arial" w:cs="Arial"/>
        </w:rPr>
        <w:t>Základní zobrazení:</w:t>
      </w:r>
    </w:p>
    <w:p w14:paraId="4B0ABC8F" w14:textId="77777777" w:rsidR="00F71280" w:rsidRPr="00456A0D" w:rsidRDefault="00F71280" w:rsidP="00F71280">
      <w:pPr>
        <w:numPr>
          <w:ilvl w:val="0"/>
          <w:numId w:val="4"/>
        </w:numPr>
        <w:autoSpaceDE w:val="0"/>
        <w:autoSpaceDN w:val="0"/>
        <w:adjustRightInd w:val="0"/>
        <w:spacing w:before="60" w:after="200" w:line="360" w:lineRule="auto"/>
        <w:jc w:val="both"/>
        <w:rPr>
          <w:rFonts w:ascii="Arial" w:eastAsia="Calibri" w:hAnsi="Arial" w:cs="Arial"/>
        </w:rPr>
      </w:pPr>
      <w:r w:rsidRPr="00456A0D">
        <w:rPr>
          <w:rFonts w:ascii="Arial" w:eastAsia="Calibri" w:hAnsi="Arial" w:cs="Arial"/>
        </w:rPr>
        <w:t>Statické údaje:</w:t>
      </w:r>
    </w:p>
    <w:p w14:paraId="75F08DA4" w14:textId="77777777" w:rsidR="00F71280" w:rsidRPr="00456A0D" w:rsidRDefault="00F71280" w:rsidP="00F71280">
      <w:pPr>
        <w:numPr>
          <w:ilvl w:val="1"/>
          <w:numId w:val="4"/>
        </w:numPr>
        <w:autoSpaceDE w:val="0"/>
        <w:autoSpaceDN w:val="0"/>
        <w:adjustRightInd w:val="0"/>
        <w:spacing w:before="60" w:after="0" w:line="360" w:lineRule="auto"/>
        <w:jc w:val="both"/>
        <w:rPr>
          <w:rFonts w:ascii="Arial" w:eastAsia="Calibri" w:hAnsi="Arial" w:cs="Arial"/>
        </w:rPr>
      </w:pPr>
      <w:r w:rsidRPr="00456A0D">
        <w:rPr>
          <w:rFonts w:ascii="Arial" w:eastAsia="Calibri" w:hAnsi="Arial" w:cs="Arial"/>
        </w:rPr>
        <w:t xml:space="preserve">číslo linky (koncové trojčíslí linky) a cílová destinace, končí-li autobus na zastávce obvyklé (zpravidla autobusové nádraží, náměstí apod.); </w:t>
      </w:r>
    </w:p>
    <w:p w14:paraId="2876C8A9"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rPr>
        <w:t>Ukázka doporučeného zobrazení je uvedena na následujícím obrázku.</w:t>
      </w:r>
    </w:p>
    <w:p w14:paraId="6FFCCD70" w14:textId="25CAFC23" w:rsidR="00A4484E" w:rsidRDefault="00F71280" w:rsidP="00F71280">
      <w:pPr>
        <w:autoSpaceDE w:val="0"/>
        <w:autoSpaceDN w:val="0"/>
        <w:adjustRightInd w:val="0"/>
        <w:spacing w:before="60" w:after="0" w:line="360" w:lineRule="auto"/>
        <w:ind w:left="1418"/>
        <w:jc w:val="center"/>
        <w:rPr>
          <w:rFonts w:ascii="Arial" w:eastAsia="Calibri" w:hAnsi="Arial" w:cs="Arial"/>
          <w:i/>
        </w:rPr>
      </w:pPr>
      <w:r w:rsidRPr="00456A0D">
        <w:rPr>
          <w:rFonts w:ascii="Arial" w:eastAsia="Calibri" w:hAnsi="Arial" w:cs="Arial"/>
          <w:i/>
          <w:noProof/>
          <w:lang w:eastAsia="cs-CZ"/>
        </w:rPr>
        <w:drawing>
          <wp:inline distT="0" distB="0" distL="0" distR="0" wp14:anchorId="7A10C672" wp14:editId="709A0470">
            <wp:extent cx="4410075" cy="704850"/>
            <wp:effectExtent l="0" t="0" r="9525"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P_číslo linky KONEČNÁ.JPG"/>
                    <pic:cNvPicPr/>
                  </pic:nvPicPr>
                  <pic:blipFill>
                    <a:blip r:embed="rId7">
                      <a:extLst>
                        <a:ext uri="{28A0092B-C50C-407E-A947-70E740481C1C}">
                          <a14:useLocalDpi xmlns:a14="http://schemas.microsoft.com/office/drawing/2010/main" val="0"/>
                        </a:ext>
                      </a:extLst>
                    </a:blip>
                    <a:stretch>
                      <a:fillRect/>
                    </a:stretch>
                  </pic:blipFill>
                  <pic:spPr>
                    <a:xfrm>
                      <a:off x="0" y="0"/>
                      <a:ext cx="4410075" cy="704850"/>
                    </a:xfrm>
                    <a:prstGeom prst="rect">
                      <a:avLst/>
                    </a:prstGeom>
                  </pic:spPr>
                </pic:pic>
              </a:graphicData>
            </a:graphic>
          </wp:inline>
        </w:drawing>
      </w:r>
    </w:p>
    <w:p w14:paraId="77378BD3" w14:textId="77777777" w:rsidR="00A4484E" w:rsidRDefault="00A4484E">
      <w:pPr>
        <w:rPr>
          <w:rFonts w:ascii="Arial" w:eastAsia="Calibri" w:hAnsi="Arial" w:cs="Arial"/>
          <w:i/>
        </w:rPr>
      </w:pPr>
      <w:r>
        <w:rPr>
          <w:rFonts w:ascii="Arial" w:eastAsia="Calibri" w:hAnsi="Arial" w:cs="Arial"/>
          <w:i/>
        </w:rPr>
        <w:br w:type="page"/>
      </w:r>
    </w:p>
    <w:p w14:paraId="5929706D" w14:textId="77777777" w:rsidR="00F71280" w:rsidRPr="00456A0D" w:rsidRDefault="00F71280" w:rsidP="00F71280">
      <w:pPr>
        <w:autoSpaceDE w:val="0"/>
        <w:autoSpaceDN w:val="0"/>
        <w:adjustRightInd w:val="0"/>
        <w:spacing w:before="60" w:after="0" w:line="360" w:lineRule="auto"/>
        <w:ind w:left="1418"/>
        <w:jc w:val="center"/>
        <w:rPr>
          <w:rFonts w:ascii="Arial" w:eastAsia="Calibri" w:hAnsi="Arial" w:cs="Arial"/>
          <w:i/>
        </w:rPr>
      </w:pPr>
    </w:p>
    <w:p w14:paraId="50623DEB" w14:textId="77777777" w:rsidR="00F71280" w:rsidRPr="00456A0D" w:rsidRDefault="00F71280" w:rsidP="00F71280">
      <w:pPr>
        <w:numPr>
          <w:ilvl w:val="1"/>
          <w:numId w:val="4"/>
        </w:numPr>
        <w:autoSpaceDE w:val="0"/>
        <w:autoSpaceDN w:val="0"/>
        <w:adjustRightInd w:val="0"/>
        <w:spacing w:before="60" w:after="0" w:line="360" w:lineRule="auto"/>
        <w:jc w:val="both"/>
        <w:rPr>
          <w:rFonts w:ascii="Arial" w:eastAsia="Calibri" w:hAnsi="Arial" w:cs="Arial"/>
        </w:rPr>
      </w:pPr>
      <w:r w:rsidRPr="00456A0D">
        <w:rPr>
          <w:rFonts w:ascii="Arial" w:eastAsia="Calibri" w:hAnsi="Arial" w:cs="Arial"/>
        </w:rPr>
        <w:t xml:space="preserve">nebo číslo linky (koncové trojčíslí linky) a cílová zastávka, končí-li autobus </w:t>
      </w:r>
      <w:r w:rsidRPr="00456A0D">
        <w:rPr>
          <w:rFonts w:ascii="Arial" w:eastAsia="Calibri" w:hAnsi="Arial" w:cs="Arial"/>
        </w:rPr>
        <w:br/>
        <w:t>v jiné zastávce než v zastávce obvyklé (místní část, průmyslový podnik, škola);</w:t>
      </w:r>
    </w:p>
    <w:p w14:paraId="63EE4081"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rPr>
        <w:t>Ukázka doporučeného zobrazení je uvedena na následujícím obrázku.</w:t>
      </w:r>
    </w:p>
    <w:p w14:paraId="462D706D" w14:textId="77777777" w:rsidR="00F71280" w:rsidRPr="00456A0D" w:rsidRDefault="00F71280" w:rsidP="00F71280">
      <w:pPr>
        <w:autoSpaceDE w:val="0"/>
        <w:autoSpaceDN w:val="0"/>
        <w:adjustRightInd w:val="0"/>
        <w:spacing w:before="60" w:after="0" w:line="360" w:lineRule="auto"/>
        <w:ind w:left="1418"/>
        <w:jc w:val="center"/>
        <w:rPr>
          <w:rFonts w:ascii="Arial" w:eastAsia="Calibri" w:hAnsi="Arial" w:cs="Arial"/>
          <w:i/>
        </w:rPr>
      </w:pPr>
      <w:r w:rsidRPr="00456A0D">
        <w:rPr>
          <w:rFonts w:ascii="Arial" w:eastAsia="Calibri" w:hAnsi="Arial" w:cs="Arial"/>
          <w:i/>
          <w:noProof/>
          <w:lang w:eastAsia="cs-CZ"/>
        </w:rPr>
        <w:drawing>
          <wp:inline distT="0" distB="0" distL="0" distR="0" wp14:anchorId="5FA934CC" wp14:editId="795B568A">
            <wp:extent cx="4410075" cy="704850"/>
            <wp:effectExtent l="0" t="0" r="9525"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P_číslo linky JINÁ KONEČNÁ.JPG"/>
                    <pic:cNvPicPr/>
                  </pic:nvPicPr>
                  <pic:blipFill>
                    <a:blip r:embed="rId8">
                      <a:extLst>
                        <a:ext uri="{28A0092B-C50C-407E-A947-70E740481C1C}">
                          <a14:useLocalDpi xmlns:a14="http://schemas.microsoft.com/office/drawing/2010/main" val="0"/>
                        </a:ext>
                      </a:extLst>
                    </a:blip>
                    <a:stretch>
                      <a:fillRect/>
                    </a:stretch>
                  </pic:blipFill>
                  <pic:spPr>
                    <a:xfrm>
                      <a:off x="0" y="0"/>
                      <a:ext cx="4410075" cy="704850"/>
                    </a:xfrm>
                    <a:prstGeom prst="rect">
                      <a:avLst/>
                    </a:prstGeom>
                  </pic:spPr>
                </pic:pic>
              </a:graphicData>
            </a:graphic>
          </wp:inline>
        </w:drawing>
      </w:r>
    </w:p>
    <w:p w14:paraId="583EDE16" w14:textId="77777777" w:rsidR="00F71280" w:rsidRPr="00456A0D" w:rsidRDefault="00F71280" w:rsidP="00F71280">
      <w:pPr>
        <w:numPr>
          <w:ilvl w:val="1"/>
          <w:numId w:val="4"/>
        </w:numPr>
        <w:autoSpaceDE w:val="0"/>
        <w:autoSpaceDN w:val="0"/>
        <w:adjustRightInd w:val="0"/>
        <w:spacing w:before="60" w:after="0" w:line="360" w:lineRule="auto"/>
        <w:ind w:left="1434" w:hanging="357"/>
        <w:jc w:val="both"/>
        <w:rPr>
          <w:rFonts w:ascii="Arial" w:eastAsia="Calibri" w:hAnsi="Arial" w:cs="Arial"/>
        </w:rPr>
      </w:pPr>
      <w:r w:rsidRPr="00456A0D">
        <w:rPr>
          <w:rFonts w:ascii="Arial" w:eastAsia="Calibri" w:hAnsi="Arial" w:cs="Arial"/>
        </w:rPr>
        <w:t xml:space="preserve">nebo číslo linky (koncové trojčíslí linky) a cílová destinace s rozhodující nácestnou destinací (dle požadavků objednatele), nejede-li autobus přímou trasou, nebo jedná-li se o okružní linku. </w:t>
      </w:r>
    </w:p>
    <w:p w14:paraId="7EDADFAF"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rPr>
        <w:t>Ukázka doporučeného zobrazení je uvedena na následujícím obrázku.</w:t>
      </w:r>
    </w:p>
    <w:p w14:paraId="2DC439C8"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noProof/>
          <w:lang w:eastAsia="cs-CZ"/>
        </w:rPr>
        <w:drawing>
          <wp:inline distT="0" distB="0" distL="0" distR="0" wp14:anchorId="4013E392" wp14:editId="560E2032">
            <wp:extent cx="4400550" cy="723900"/>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P_číslo linky ROZH. NÁCESTNÍ DESTINACE.JPG"/>
                    <pic:cNvPicPr/>
                  </pic:nvPicPr>
                  <pic:blipFill>
                    <a:blip r:embed="rId9">
                      <a:extLst>
                        <a:ext uri="{28A0092B-C50C-407E-A947-70E740481C1C}">
                          <a14:useLocalDpi xmlns:a14="http://schemas.microsoft.com/office/drawing/2010/main" val="0"/>
                        </a:ext>
                      </a:extLst>
                    </a:blip>
                    <a:stretch>
                      <a:fillRect/>
                    </a:stretch>
                  </pic:blipFill>
                  <pic:spPr>
                    <a:xfrm>
                      <a:off x="0" y="0"/>
                      <a:ext cx="4400550" cy="723900"/>
                    </a:xfrm>
                    <a:prstGeom prst="rect">
                      <a:avLst/>
                    </a:prstGeom>
                  </pic:spPr>
                </pic:pic>
              </a:graphicData>
            </a:graphic>
          </wp:inline>
        </w:drawing>
      </w:r>
    </w:p>
    <w:p w14:paraId="5BE97536" w14:textId="2237B9DA" w:rsidR="00F71280" w:rsidRDefault="00F71280" w:rsidP="00F71280">
      <w:pPr>
        <w:numPr>
          <w:ilvl w:val="0"/>
          <w:numId w:val="4"/>
        </w:numPr>
        <w:autoSpaceDE w:val="0"/>
        <w:autoSpaceDN w:val="0"/>
        <w:adjustRightInd w:val="0"/>
        <w:spacing w:before="60" w:after="0" w:line="360" w:lineRule="auto"/>
        <w:jc w:val="both"/>
        <w:rPr>
          <w:rFonts w:ascii="Arial" w:eastAsia="Calibri" w:hAnsi="Arial" w:cs="Arial"/>
        </w:rPr>
      </w:pPr>
      <w:r w:rsidRPr="00456A0D">
        <w:rPr>
          <w:rFonts w:ascii="Arial" w:eastAsia="Calibri" w:hAnsi="Arial" w:cs="Arial"/>
        </w:rPr>
        <w:t>Inverzní zobrazení celého panelu nebo jen části, možnost celoplošného zobrazení (bez rozdělení na segment linky a segment cílové zastávky)</w:t>
      </w:r>
    </w:p>
    <w:p w14:paraId="249A172A" w14:textId="77777777" w:rsidR="00432E57" w:rsidRPr="00456A0D" w:rsidRDefault="00432E57" w:rsidP="00432E57">
      <w:pPr>
        <w:numPr>
          <w:ilvl w:val="0"/>
          <w:numId w:val="4"/>
        </w:numPr>
        <w:autoSpaceDE w:val="0"/>
        <w:autoSpaceDN w:val="0"/>
        <w:adjustRightInd w:val="0"/>
        <w:spacing w:before="60" w:after="0" w:line="360" w:lineRule="auto"/>
        <w:jc w:val="both"/>
        <w:rPr>
          <w:rFonts w:ascii="Arial" w:eastAsia="Calibri" w:hAnsi="Arial" w:cs="Arial"/>
        </w:rPr>
      </w:pPr>
      <w:r>
        <w:rPr>
          <w:rFonts w:ascii="Arial" w:eastAsia="Calibri" w:hAnsi="Arial" w:cs="Arial"/>
        </w:rPr>
        <w:t>Zobrazení piktogramů (přestup na vlak, MHD, přeprava kol), piktogramy budou zobrazeny v pravém segmentu panelu za názvem cílové zastávky. V případě dlouhého názvu lze piktogram vypustit</w:t>
      </w:r>
    </w:p>
    <w:p w14:paraId="2642845E" w14:textId="77777777" w:rsidR="00F71280" w:rsidRPr="00456A0D" w:rsidRDefault="00F71280" w:rsidP="00F71280">
      <w:pPr>
        <w:numPr>
          <w:ilvl w:val="0"/>
          <w:numId w:val="4"/>
        </w:numPr>
        <w:spacing w:after="200" w:line="360" w:lineRule="auto"/>
        <w:contextualSpacing/>
        <w:jc w:val="both"/>
        <w:rPr>
          <w:rFonts w:ascii="Arial" w:eastAsia="Calibri" w:hAnsi="Arial" w:cs="Arial"/>
        </w:rPr>
      </w:pPr>
      <w:r w:rsidRPr="00456A0D">
        <w:rPr>
          <w:rFonts w:ascii="Arial" w:eastAsia="Calibri" w:hAnsi="Arial" w:cs="Arial"/>
        </w:rPr>
        <w:t>Barva zobrazovaných znaků – zelená</w:t>
      </w:r>
    </w:p>
    <w:p w14:paraId="60DCC544" w14:textId="4918BC63" w:rsidR="00F71280" w:rsidRPr="007339C5" w:rsidRDefault="00C15634" w:rsidP="00F71280">
      <w:pPr>
        <w:numPr>
          <w:ilvl w:val="0"/>
          <w:numId w:val="4"/>
        </w:numPr>
        <w:spacing w:after="200" w:line="360" w:lineRule="auto"/>
        <w:contextualSpacing/>
        <w:jc w:val="both"/>
        <w:rPr>
          <w:rFonts w:ascii="Arial" w:eastAsia="Calibri" w:hAnsi="Arial" w:cs="Arial"/>
        </w:rPr>
      </w:pPr>
      <w:r w:rsidRPr="007339C5">
        <w:rPr>
          <w:rFonts w:ascii="Arial" w:eastAsia="Calibri" w:hAnsi="Arial" w:cs="Arial"/>
        </w:rPr>
        <w:t xml:space="preserve">U </w:t>
      </w:r>
      <w:r w:rsidR="002670C4">
        <w:rPr>
          <w:rFonts w:ascii="Arial" w:eastAsia="Calibri" w:hAnsi="Arial" w:cs="Arial"/>
        </w:rPr>
        <w:t xml:space="preserve">starších </w:t>
      </w:r>
      <w:r w:rsidRPr="007339C5">
        <w:rPr>
          <w:rFonts w:ascii="Arial" w:eastAsia="Calibri" w:hAnsi="Arial" w:cs="Arial"/>
        </w:rPr>
        <w:t xml:space="preserve">vozidel </w:t>
      </w:r>
      <w:r w:rsidR="00F65F07">
        <w:rPr>
          <w:rFonts w:ascii="Arial" w:eastAsia="Calibri" w:hAnsi="Arial" w:cs="Arial"/>
        </w:rPr>
        <w:t>mohou</w:t>
      </w:r>
      <w:r w:rsidRPr="007339C5">
        <w:rPr>
          <w:rFonts w:ascii="Arial" w:eastAsia="Calibri" w:hAnsi="Arial" w:cs="Arial"/>
        </w:rPr>
        <w:t xml:space="preserve"> být </w:t>
      </w:r>
      <w:r w:rsidR="00F65F07">
        <w:rPr>
          <w:rFonts w:ascii="Arial" w:eastAsia="Calibri" w:hAnsi="Arial" w:cs="Arial"/>
        </w:rPr>
        <w:t xml:space="preserve">parametry a </w:t>
      </w:r>
      <w:r w:rsidRPr="007339C5">
        <w:rPr>
          <w:rFonts w:ascii="Arial" w:eastAsia="Calibri" w:hAnsi="Arial" w:cs="Arial"/>
        </w:rPr>
        <w:t>barva zobrazovaných znaků odlišn</w:t>
      </w:r>
      <w:r w:rsidR="00F65F07">
        <w:rPr>
          <w:rFonts w:ascii="Arial" w:eastAsia="Calibri" w:hAnsi="Arial" w:cs="Arial"/>
        </w:rPr>
        <w:t>é</w:t>
      </w:r>
    </w:p>
    <w:p w14:paraId="1088A79C" w14:textId="77777777" w:rsidR="00F71280" w:rsidRPr="00456A0D" w:rsidRDefault="00F71280" w:rsidP="00F71280">
      <w:pPr>
        <w:numPr>
          <w:ilvl w:val="0"/>
          <w:numId w:val="4"/>
        </w:numPr>
        <w:spacing w:after="200" w:line="360" w:lineRule="auto"/>
        <w:contextualSpacing/>
        <w:jc w:val="both"/>
        <w:rPr>
          <w:rFonts w:ascii="Arial" w:eastAsia="Calibri" w:hAnsi="Arial" w:cs="Arial"/>
        </w:rPr>
      </w:pPr>
      <w:r w:rsidRPr="00456A0D">
        <w:rPr>
          <w:rFonts w:ascii="Arial" w:eastAsia="Calibri" w:hAnsi="Arial" w:cs="Arial"/>
        </w:rPr>
        <w:t>Panel bude připojen na sběrnici Ethernet, IBIS nebo RS-485 v režimu textového řízení</w:t>
      </w:r>
    </w:p>
    <w:p w14:paraId="6592C058" w14:textId="77777777" w:rsidR="00F71280" w:rsidRPr="008F56D3" w:rsidRDefault="00F71280" w:rsidP="008F56D3">
      <w:pPr>
        <w:pStyle w:val="Nadpis3"/>
        <w:rPr>
          <w:rFonts w:ascii="Arial" w:hAnsi="Arial" w:cs="Arial"/>
          <w:color w:val="auto"/>
        </w:rPr>
      </w:pPr>
      <w:bookmarkStart w:id="8" w:name="_Toc6386397"/>
      <w:r w:rsidRPr="008F56D3">
        <w:rPr>
          <w:rFonts w:ascii="Arial" w:hAnsi="Arial" w:cs="Arial"/>
          <w:color w:val="auto"/>
        </w:rPr>
        <w:t>Elektronický panel vnější boční</w:t>
      </w:r>
      <w:bookmarkEnd w:id="8"/>
    </w:p>
    <w:p w14:paraId="49E9E468" w14:textId="5AE416AF" w:rsidR="00F71280" w:rsidRPr="00456A0D" w:rsidRDefault="00F65F07" w:rsidP="00F71280">
      <w:pPr>
        <w:spacing w:before="120" w:after="120" w:line="360" w:lineRule="auto"/>
        <w:ind w:firstLine="284"/>
        <w:rPr>
          <w:rFonts w:ascii="Arial" w:eastAsia="Calibri" w:hAnsi="Arial" w:cs="Arial"/>
        </w:rPr>
      </w:pPr>
      <w:r>
        <w:rPr>
          <w:rStyle w:val="Siln"/>
          <w:rFonts w:ascii="Arial" w:hAnsi="Arial" w:cs="Arial"/>
          <w:b w:val="0"/>
        </w:rPr>
        <w:t>Nová v</w:t>
      </w:r>
      <w:r w:rsidR="00F71280" w:rsidRPr="0099084D">
        <w:rPr>
          <w:rStyle w:val="Siln"/>
          <w:rFonts w:ascii="Arial" w:hAnsi="Arial" w:cs="Arial"/>
          <w:b w:val="0"/>
        </w:rPr>
        <w:t>ozidla musí být vybavena v pravé boční části vozidla</w:t>
      </w:r>
      <w:r w:rsidR="00F71280" w:rsidRPr="0099084D">
        <w:rPr>
          <w:rStyle w:val="Znakapoznpodarou"/>
          <w:rFonts w:ascii="Arial" w:hAnsi="Arial" w:cs="Arial"/>
          <w:b/>
          <w:bCs/>
        </w:rPr>
        <w:footnoteReference w:id="3"/>
      </w:r>
      <w:r w:rsidR="00F71280" w:rsidRPr="0099084D">
        <w:rPr>
          <w:rStyle w:val="Siln"/>
          <w:rFonts w:ascii="Arial" w:hAnsi="Arial" w:cs="Arial"/>
          <w:b w:val="0"/>
        </w:rPr>
        <w:t xml:space="preserve"> osvětleným elektronickým informačním panelem umístěným v horní části prvého nebo druhého okna</w:t>
      </w:r>
      <w:r w:rsidR="002E7C6E">
        <w:rPr>
          <w:rStyle w:val="Siln"/>
          <w:rFonts w:ascii="Arial" w:hAnsi="Arial" w:cs="Arial"/>
          <w:b w:val="0"/>
        </w:rPr>
        <w:t>.</w:t>
      </w:r>
      <w:r w:rsidR="00F71280" w:rsidRPr="0099084D">
        <w:rPr>
          <w:rStyle w:val="Siln"/>
          <w:rFonts w:ascii="Arial" w:hAnsi="Arial" w:cs="Arial"/>
          <w:b w:val="0"/>
        </w:rPr>
        <w:t xml:space="preserve"> Parametry panelu jsou minimálně 120 x 19 bodů, přičemž parametry zobrazovací plochy musí být minimálně 1200 x 185 mm</w:t>
      </w:r>
      <w:r w:rsidR="00F71280" w:rsidRPr="00456A0D">
        <w:rPr>
          <w:rFonts w:ascii="Arial" w:eastAsia="Calibri" w:hAnsi="Arial" w:cs="Arial"/>
        </w:rPr>
        <w:t>.</w:t>
      </w:r>
    </w:p>
    <w:p w14:paraId="2CEC4DF6" w14:textId="77777777" w:rsidR="00F71280" w:rsidRPr="00456A0D" w:rsidRDefault="00F71280" w:rsidP="00F71280">
      <w:pPr>
        <w:autoSpaceDE w:val="0"/>
        <w:autoSpaceDN w:val="0"/>
        <w:adjustRightInd w:val="0"/>
        <w:spacing w:before="240" w:after="0" w:line="360" w:lineRule="auto"/>
        <w:rPr>
          <w:rFonts w:ascii="Arial" w:hAnsi="Arial" w:cs="Arial"/>
        </w:rPr>
      </w:pPr>
      <w:r w:rsidRPr="00456A0D">
        <w:rPr>
          <w:rFonts w:ascii="Arial" w:hAnsi="Arial" w:cs="Arial"/>
        </w:rPr>
        <w:t>Základní zobrazení:</w:t>
      </w:r>
      <w:bookmarkStart w:id="9" w:name="_Toc328101903"/>
      <w:bookmarkStart w:id="10" w:name="_Toc328127966"/>
      <w:bookmarkEnd w:id="9"/>
      <w:bookmarkEnd w:id="10"/>
    </w:p>
    <w:p w14:paraId="0077AA97" w14:textId="77777777" w:rsidR="00F71280" w:rsidRPr="00456A0D" w:rsidRDefault="00F71280" w:rsidP="00F71280">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cs="Arial"/>
        </w:rPr>
        <w:t>Statické údaje:</w:t>
      </w:r>
      <w:bookmarkStart w:id="11" w:name="_Toc328101904"/>
      <w:bookmarkStart w:id="12" w:name="_Toc328127967"/>
      <w:bookmarkEnd w:id="11"/>
      <w:bookmarkEnd w:id="12"/>
    </w:p>
    <w:p w14:paraId="09D81CA1" w14:textId="77777777" w:rsidR="00F71280" w:rsidRPr="00456A0D" w:rsidRDefault="00F71280" w:rsidP="00F71280">
      <w:pPr>
        <w:pStyle w:val="Odstavecseseznamem"/>
        <w:numPr>
          <w:ilvl w:val="1"/>
          <w:numId w:val="4"/>
        </w:numPr>
        <w:autoSpaceDE w:val="0"/>
        <w:autoSpaceDN w:val="0"/>
        <w:adjustRightInd w:val="0"/>
        <w:spacing w:before="60" w:after="0" w:line="360" w:lineRule="auto"/>
        <w:contextualSpacing w:val="0"/>
        <w:jc w:val="both"/>
        <w:rPr>
          <w:rFonts w:cs="Arial"/>
        </w:rPr>
      </w:pPr>
      <w:r w:rsidRPr="00456A0D">
        <w:rPr>
          <w:rFonts w:cs="Arial"/>
        </w:rPr>
        <w:t>Číslo linky</w:t>
      </w:r>
      <w:bookmarkStart w:id="13" w:name="_Toc328101905"/>
      <w:bookmarkStart w:id="14" w:name="_Toc328127968"/>
      <w:bookmarkEnd w:id="13"/>
      <w:bookmarkEnd w:id="14"/>
      <w:r w:rsidRPr="00456A0D">
        <w:rPr>
          <w:rFonts w:cs="Arial"/>
        </w:rPr>
        <w:t xml:space="preserve"> (koncové trojčíslí linky, není-li objednatelem stanoveno jinak)</w:t>
      </w:r>
    </w:p>
    <w:p w14:paraId="42CF01B0" w14:textId="77777777" w:rsidR="00F71280" w:rsidRPr="00456A0D" w:rsidRDefault="00F71280" w:rsidP="00F71280">
      <w:pPr>
        <w:pStyle w:val="Odstavecseseznamem"/>
        <w:numPr>
          <w:ilvl w:val="1"/>
          <w:numId w:val="4"/>
        </w:numPr>
        <w:autoSpaceDE w:val="0"/>
        <w:autoSpaceDN w:val="0"/>
        <w:adjustRightInd w:val="0"/>
        <w:spacing w:before="60" w:after="0" w:line="360" w:lineRule="auto"/>
        <w:contextualSpacing w:val="0"/>
        <w:jc w:val="both"/>
        <w:rPr>
          <w:rFonts w:cs="Arial"/>
        </w:rPr>
      </w:pPr>
      <w:r w:rsidRPr="00456A0D">
        <w:rPr>
          <w:rFonts w:cs="Arial"/>
        </w:rPr>
        <w:t>Aktuální cílová zastávka spoje</w:t>
      </w:r>
      <w:bookmarkStart w:id="15" w:name="_Toc328101906"/>
      <w:bookmarkStart w:id="16" w:name="_Toc328127969"/>
      <w:bookmarkEnd w:id="15"/>
      <w:bookmarkEnd w:id="16"/>
    </w:p>
    <w:p w14:paraId="1A80A0EF" w14:textId="77777777" w:rsidR="00F71280" w:rsidRPr="00456A0D" w:rsidRDefault="00F71280" w:rsidP="00F71280">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cs="Arial"/>
        </w:rPr>
        <w:lastRenderedPageBreak/>
        <w:t>Ostatní údaje (mohou být dynamické):</w:t>
      </w:r>
      <w:bookmarkStart w:id="17" w:name="_Toc328101907"/>
      <w:bookmarkStart w:id="18" w:name="_Toc328127970"/>
      <w:bookmarkEnd w:id="17"/>
      <w:bookmarkEnd w:id="18"/>
    </w:p>
    <w:p w14:paraId="53AAA07A" w14:textId="77777777" w:rsidR="00F71280" w:rsidRPr="00456A0D" w:rsidRDefault="00F71280" w:rsidP="00F71280">
      <w:pPr>
        <w:pStyle w:val="Odstavecseseznamem"/>
        <w:numPr>
          <w:ilvl w:val="1"/>
          <w:numId w:val="4"/>
        </w:numPr>
        <w:autoSpaceDE w:val="0"/>
        <w:autoSpaceDN w:val="0"/>
        <w:adjustRightInd w:val="0"/>
        <w:spacing w:before="60" w:after="0" w:line="360" w:lineRule="auto"/>
        <w:contextualSpacing w:val="0"/>
        <w:jc w:val="both"/>
        <w:rPr>
          <w:rFonts w:cs="Arial"/>
        </w:rPr>
      </w:pPr>
      <w:bookmarkStart w:id="19" w:name="_Toc328101908"/>
      <w:bookmarkStart w:id="20" w:name="_Toc328127971"/>
      <w:bookmarkEnd w:id="19"/>
      <w:bookmarkEnd w:id="20"/>
      <w:r w:rsidRPr="00456A0D">
        <w:rPr>
          <w:rFonts w:cs="Arial"/>
        </w:rPr>
        <w:t>Důležité nácestné zastávky (dle dohody s objednatelem)</w:t>
      </w:r>
      <w:bookmarkStart w:id="21" w:name="_Toc328101909"/>
      <w:bookmarkStart w:id="22" w:name="_Toc328127972"/>
      <w:bookmarkEnd w:id="21"/>
      <w:bookmarkEnd w:id="22"/>
    </w:p>
    <w:p w14:paraId="08E2EB9C" w14:textId="319F48D5" w:rsidR="007C314E" w:rsidRDefault="00F71280" w:rsidP="007C314E">
      <w:pPr>
        <w:pStyle w:val="Odstavecseseznamem"/>
        <w:numPr>
          <w:ilvl w:val="0"/>
          <w:numId w:val="4"/>
        </w:numPr>
        <w:autoSpaceDE w:val="0"/>
        <w:autoSpaceDN w:val="0"/>
        <w:adjustRightInd w:val="0"/>
        <w:spacing w:before="60" w:after="0" w:line="360" w:lineRule="auto"/>
        <w:contextualSpacing w:val="0"/>
        <w:jc w:val="both"/>
        <w:rPr>
          <w:rFonts w:cs="Arial"/>
        </w:rPr>
      </w:pPr>
      <w:bookmarkStart w:id="23" w:name="_Toc328101910"/>
      <w:bookmarkStart w:id="24" w:name="_Toc328127973"/>
      <w:bookmarkEnd w:id="23"/>
      <w:bookmarkEnd w:id="24"/>
      <w:r w:rsidRPr="00456A0D">
        <w:rPr>
          <w:rFonts w:cs="Arial"/>
        </w:rPr>
        <w:t>Zobrazení piktogramů (přestup na vlak, MHD, přeprava kol)</w:t>
      </w:r>
      <w:bookmarkStart w:id="25" w:name="_Toc328101911"/>
      <w:bookmarkStart w:id="26" w:name="_Toc328127974"/>
      <w:bookmarkEnd w:id="25"/>
      <w:bookmarkEnd w:id="26"/>
      <w:r w:rsidR="007C314E">
        <w:rPr>
          <w:rFonts w:cs="Arial"/>
        </w:rPr>
        <w:t>, piktogramy budou zobrazeny v pravém horním segmentu panelu za názvem cílové zastávky. V případě dlouhého názvu lze piktogram vypustit</w:t>
      </w:r>
    </w:p>
    <w:p w14:paraId="047569C9" w14:textId="77777777" w:rsidR="007C314E" w:rsidRDefault="007C314E" w:rsidP="007C314E">
      <w:pPr>
        <w:pStyle w:val="Odstavecseseznamem"/>
        <w:numPr>
          <w:ilvl w:val="0"/>
          <w:numId w:val="4"/>
        </w:numPr>
        <w:autoSpaceDE w:val="0"/>
        <w:autoSpaceDN w:val="0"/>
        <w:adjustRightInd w:val="0"/>
        <w:spacing w:before="60" w:after="0" w:line="360" w:lineRule="auto"/>
        <w:contextualSpacing w:val="0"/>
        <w:jc w:val="both"/>
        <w:rPr>
          <w:rFonts w:cs="Arial"/>
        </w:rPr>
      </w:pPr>
      <w:r>
        <w:rPr>
          <w:rFonts w:cs="Arial"/>
        </w:rPr>
        <w:t>Texty zastávek jsou na bočním panelu z prostorových a technických důvodů vždy uvedeny malým písmem</w:t>
      </w:r>
    </w:p>
    <w:p w14:paraId="2767FAA5" w14:textId="77777777" w:rsidR="007C314E" w:rsidRDefault="007C314E" w:rsidP="007C314E">
      <w:pPr>
        <w:pStyle w:val="Odstavecseseznamem"/>
        <w:numPr>
          <w:ilvl w:val="0"/>
          <w:numId w:val="4"/>
        </w:numPr>
        <w:autoSpaceDE w:val="0"/>
        <w:autoSpaceDN w:val="0"/>
        <w:adjustRightInd w:val="0"/>
        <w:spacing w:before="60" w:after="0" w:line="360" w:lineRule="auto"/>
        <w:contextualSpacing w:val="0"/>
        <w:jc w:val="both"/>
        <w:rPr>
          <w:rFonts w:cs="Arial"/>
        </w:rPr>
      </w:pPr>
      <w:r>
        <w:rPr>
          <w:rFonts w:cs="Arial"/>
        </w:rPr>
        <w:t>Nácestné zastávky lze řešit uvozujícím textem řetězce nácestných zastávek:</w:t>
      </w:r>
    </w:p>
    <w:p w14:paraId="5B074F60" w14:textId="77777777" w:rsidR="007C314E" w:rsidRPr="004D7C93" w:rsidRDefault="007C314E" w:rsidP="007C314E">
      <w:pPr>
        <w:autoSpaceDE w:val="0"/>
        <w:autoSpaceDN w:val="0"/>
        <w:adjustRightInd w:val="0"/>
        <w:spacing w:before="60" w:after="0" w:line="360" w:lineRule="auto"/>
        <w:ind w:left="360"/>
        <w:jc w:val="both"/>
        <w:rPr>
          <w:rFonts w:ascii="Arial" w:hAnsi="Arial" w:cs="Arial"/>
        </w:rPr>
      </w:pPr>
      <w:r w:rsidRPr="004D7C93">
        <w:rPr>
          <w:rFonts w:ascii="Arial" w:hAnsi="Arial" w:cs="Arial"/>
        </w:rPr>
        <w:t>„Přes zastávky“</w:t>
      </w:r>
    </w:p>
    <w:p w14:paraId="53DB563D" w14:textId="77777777" w:rsidR="00F71280" w:rsidRPr="00456A0D" w:rsidRDefault="00F71280" w:rsidP="00F71280">
      <w:pPr>
        <w:pStyle w:val="Odstavecseseznamem"/>
        <w:numPr>
          <w:ilvl w:val="0"/>
          <w:numId w:val="4"/>
        </w:numPr>
        <w:autoSpaceDE w:val="0"/>
        <w:autoSpaceDN w:val="0"/>
        <w:adjustRightInd w:val="0"/>
        <w:spacing w:before="60" w:after="0" w:line="360" w:lineRule="auto"/>
        <w:contextualSpacing w:val="0"/>
        <w:jc w:val="both"/>
        <w:rPr>
          <w:rFonts w:cs="Arial"/>
        </w:rPr>
      </w:pPr>
    </w:p>
    <w:p w14:paraId="20884DE9" w14:textId="77777777" w:rsidR="00F71280" w:rsidRPr="00456A0D" w:rsidRDefault="00F71280" w:rsidP="00F71280">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cs="Arial"/>
        </w:rPr>
        <w:t>Inverzní zobrazení celého panelu nebo jen části, možnost celoplošného zobrazení bez rozdělení na segment linky a segment cílové zastávky</w:t>
      </w:r>
      <w:bookmarkStart w:id="27" w:name="_Toc328101912"/>
      <w:bookmarkStart w:id="28" w:name="_Toc328127975"/>
      <w:bookmarkEnd w:id="27"/>
      <w:bookmarkEnd w:id="28"/>
    </w:p>
    <w:p w14:paraId="28219EC4" w14:textId="77777777" w:rsidR="00F71280" w:rsidRPr="00456A0D" w:rsidRDefault="00F71280" w:rsidP="00F71280">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eastAsia="Calibri" w:cs="Arial"/>
        </w:rPr>
        <w:t xml:space="preserve">Barva zobrazovaných znaků </w:t>
      </w:r>
      <w:r w:rsidR="00C15634" w:rsidRPr="00456A0D">
        <w:rPr>
          <w:rFonts w:eastAsia="Calibri" w:cs="Arial"/>
        </w:rPr>
        <w:t>–</w:t>
      </w:r>
      <w:r w:rsidRPr="00456A0D">
        <w:rPr>
          <w:rFonts w:eastAsia="Calibri" w:cs="Arial"/>
        </w:rPr>
        <w:t xml:space="preserve"> zelená</w:t>
      </w:r>
    </w:p>
    <w:p w14:paraId="2CD484BE" w14:textId="54FFFD3A" w:rsidR="00C15634" w:rsidRPr="007339C5" w:rsidRDefault="00C15634" w:rsidP="00C15634">
      <w:pPr>
        <w:numPr>
          <w:ilvl w:val="0"/>
          <w:numId w:val="4"/>
        </w:numPr>
        <w:spacing w:after="200" w:line="360" w:lineRule="auto"/>
        <w:contextualSpacing/>
        <w:jc w:val="both"/>
        <w:rPr>
          <w:rFonts w:ascii="Arial" w:eastAsia="Calibri" w:hAnsi="Arial" w:cs="Arial"/>
        </w:rPr>
      </w:pPr>
      <w:r w:rsidRPr="007339C5">
        <w:rPr>
          <w:rFonts w:ascii="Arial" w:eastAsia="Calibri" w:hAnsi="Arial" w:cs="Arial"/>
        </w:rPr>
        <w:t xml:space="preserve">U </w:t>
      </w:r>
      <w:r w:rsidR="00502E3E">
        <w:rPr>
          <w:rFonts w:ascii="Arial" w:eastAsia="Calibri" w:hAnsi="Arial" w:cs="Arial"/>
        </w:rPr>
        <w:t xml:space="preserve">starších </w:t>
      </w:r>
      <w:r w:rsidRPr="007339C5">
        <w:rPr>
          <w:rFonts w:ascii="Arial" w:eastAsia="Calibri" w:hAnsi="Arial" w:cs="Arial"/>
        </w:rPr>
        <w:t>vozidel m</w:t>
      </w:r>
      <w:r w:rsidR="00F65F07">
        <w:rPr>
          <w:rFonts w:ascii="Arial" w:eastAsia="Calibri" w:hAnsi="Arial" w:cs="Arial"/>
        </w:rPr>
        <w:t>ohou</w:t>
      </w:r>
      <w:r w:rsidRPr="007339C5">
        <w:rPr>
          <w:rFonts w:ascii="Arial" w:eastAsia="Calibri" w:hAnsi="Arial" w:cs="Arial"/>
        </w:rPr>
        <w:t xml:space="preserve"> být</w:t>
      </w:r>
      <w:r w:rsidR="00F65F07">
        <w:rPr>
          <w:rFonts w:ascii="Arial" w:eastAsia="Calibri" w:hAnsi="Arial" w:cs="Arial"/>
        </w:rPr>
        <w:t xml:space="preserve"> parametry a</w:t>
      </w:r>
      <w:r w:rsidRPr="007339C5">
        <w:rPr>
          <w:rFonts w:ascii="Arial" w:eastAsia="Calibri" w:hAnsi="Arial" w:cs="Arial"/>
        </w:rPr>
        <w:t xml:space="preserve"> barva zobrazovaných znaků odlišn</w:t>
      </w:r>
      <w:r w:rsidR="00F65F07">
        <w:rPr>
          <w:rFonts w:ascii="Arial" w:eastAsia="Calibri" w:hAnsi="Arial" w:cs="Arial"/>
        </w:rPr>
        <w:t>é</w:t>
      </w:r>
    </w:p>
    <w:p w14:paraId="6FF5480F" w14:textId="77777777" w:rsidR="00F71280" w:rsidRPr="00456A0D" w:rsidRDefault="00F71280" w:rsidP="00F71280">
      <w:pPr>
        <w:pStyle w:val="Odstavecseseznamem"/>
        <w:numPr>
          <w:ilvl w:val="0"/>
          <w:numId w:val="5"/>
        </w:numPr>
        <w:spacing w:before="60" w:after="120" w:line="360" w:lineRule="auto"/>
        <w:ind w:left="714" w:hanging="357"/>
        <w:contextualSpacing w:val="0"/>
        <w:jc w:val="both"/>
        <w:rPr>
          <w:rFonts w:cs="Arial"/>
        </w:rPr>
      </w:pPr>
      <w:r w:rsidRPr="00456A0D">
        <w:rPr>
          <w:rFonts w:cs="Arial"/>
        </w:rPr>
        <w:t xml:space="preserve">Panel bude připojen na sběrnici </w:t>
      </w:r>
      <w:r w:rsidRPr="00456A0D">
        <w:rPr>
          <w:rFonts w:eastAsia="Calibri" w:cs="Arial"/>
        </w:rPr>
        <w:t>Ethernet, I</w:t>
      </w:r>
      <w:r w:rsidRPr="00456A0D">
        <w:rPr>
          <w:rFonts w:cs="Arial"/>
        </w:rPr>
        <w:t>BIS nebo RS-485 v režimu textového řízení</w:t>
      </w:r>
    </w:p>
    <w:p w14:paraId="2FDA5BE4" w14:textId="77777777" w:rsidR="00F71280" w:rsidRPr="00456A0D" w:rsidRDefault="00F71280" w:rsidP="00F71280">
      <w:pPr>
        <w:autoSpaceDE w:val="0"/>
        <w:autoSpaceDN w:val="0"/>
        <w:adjustRightInd w:val="0"/>
        <w:spacing w:before="60" w:after="0" w:line="360" w:lineRule="auto"/>
        <w:ind w:left="426"/>
        <w:rPr>
          <w:rFonts w:ascii="Arial" w:eastAsia="Calibri" w:hAnsi="Arial" w:cs="Arial"/>
          <w:i/>
        </w:rPr>
      </w:pPr>
      <w:r w:rsidRPr="00456A0D">
        <w:rPr>
          <w:rFonts w:ascii="Arial" w:eastAsia="Calibri" w:hAnsi="Arial" w:cs="Arial"/>
          <w:i/>
        </w:rPr>
        <w:t>Ukázka doporučeného zobrazení je uvedena na následujícím obrázku.</w:t>
      </w:r>
    </w:p>
    <w:p w14:paraId="6703F7CB"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noProof/>
          <w:lang w:eastAsia="cs-CZ"/>
        </w:rPr>
        <w:drawing>
          <wp:inline distT="0" distB="0" distL="0" distR="0" wp14:anchorId="76F5F4EE" wp14:editId="54C23556">
            <wp:extent cx="4410075" cy="733425"/>
            <wp:effectExtent l="0" t="0" r="9525" b="9525"/>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P_cílová NÁCESTNÉ.jpg"/>
                    <pic:cNvPicPr/>
                  </pic:nvPicPr>
                  <pic:blipFill>
                    <a:blip r:embed="rId10">
                      <a:extLst>
                        <a:ext uri="{28A0092B-C50C-407E-A947-70E740481C1C}">
                          <a14:useLocalDpi xmlns:a14="http://schemas.microsoft.com/office/drawing/2010/main" val="0"/>
                        </a:ext>
                      </a:extLst>
                    </a:blip>
                    <a:stretch>
                      <a:fillRect/>
                    </a:stretch>
                  </pic:blipFill>
                  <pic:spPr>
                    <a:xfrm>
                      <a:off x="0" y="0"/>
                      <a:ext cx="4410075" cy="733425"/>
                    </a:xfrm>
                    <a:prstGeom prst="rect">
                      <a:avLst/>
                    </a:prstGeom>
                  </pic:spPr>
                </pic:pic>
              </a:graphicData>
            </a:graphic>
          </wp:inline>
        </w:drawing>
      </w:r>
    </w:p>
    <w:p w14:paraId="1E4608E8" w14:textId="77777777" w:rsidR="00F71280" w:rsidRPr="008F56D3" w:rsidRDefault="00F71280" w:rsidP="008F56D3">
      <w:pPr>
        <w:pStyle w:val="Nadpis3"/>
        <w:spacing w:line="360" w:lineRule="auto"/>
        <w:rPr>
          <w:rFonts w:ascii="Arial" w:hAnsi="Arial" w:cs="Arial"/>
          <w:color w:val="auto"/>
        </w:rPr>
      </w:pPr>
      <w:bookmarkStart w:id="29" w:name="_Toc6386398"/>
      <w:r w:rsidRPr="008F56D3">
        <w:rPr>
          <w:rFonts w:ascii="Arial" w:hAnsi="Arial" w:cs="Arial"/>
          <w:color w:val="auto"/>
        </w:rPr>
        <w:t>Elektronický panel vnější zadní</w:t>
      </w:r>
      <w:bookmarkEnd w:id="29"/>
    </w:p>
    <w:p w14:paraId="7FD05DCE" w14:textId="77777777" w:rsidR="00F71280" w:rsidRPr="0099084D" w:rsidRDefault="00F71280" w:rsidP="00F71280">
      <w:pPr>
        <w:spacing w:before="120" w:after="120" w:line="360" w:lineRule="auto"/>
        <w:ind w:firstLine="284"/>
        <w:rPr>
          <w:rStyle w:val="Siln"/>
          <w:rFonts w:ascii="Arial" w:hAnsi="Arial" w:cs="Arial"/>
          <w:b w:val="0"/>
        </w:rPr>
      </w:pPr>
      <w:r w:rsidRPr="0099084D">
        <w:rPr>
          <w:rStyle w:val="Siln"/>
          <w:rFonts w:ascii="Arial" w:hAnsi="Arial" w:cs="Arial"/>
          <w:b w:val="0"/>
        </w:rPr>
        <w:t>Vozidla musí být vybavena v zadní části vozidla osvětleným elektronickým informačním panelem umístěným v horní části zadního okna na pravé části vozidla. Parametry panelu jsou minimálně 28 x 19 bodů, přičemž parametry zobrazovací plochy musí být minimálně 300 x 185 mm.</w:t>
      </w:r>
    </w:p>
    <w:p w14:paraId="77ABAA82" w14:textId="77777777" w:rsidR="00F71280" w:rsidRPr="00456A0D" w:rsidRDefault="00F71280" w:rsidP="00F71280">
      <w:pPr>
        <w:autoSpaceDE w:val="0"/>
        <w:autoSpaceDN w:val="0"/>
        <w:adjustRightInd w:val="0"/>
        <w:spacing w:before="240" w:after="0" w:line="360" w:lineRule="auto"/>
        <w:rPr>
          <w:rFonts w:ascii="Arial" w:hAnsi="Arial" w:cs="Arial"/>
        </w:rPr>
      </w:pPr>
      <w:r w:rsidRPr="00456A0D">
        <w:rPr>
          <w:rFonts w:ascii="Arial" w:hAnsi="Arial" w:cs="Arial"/>
        </w:rPr>
        <w:t>Základní zobrazení:</w:t>
      </w:r>
    </w:p>
    <w:p w14:paraId="0FB9350A" w14:textId="77777777" w:rsidR="00F71280" w:rsidRPr="00456A0D" w:rsidRDefault="00F71280" w:rsidP="00F71280">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cs="Arial"/>
        </w:rPr>
        <w:t>Statické údaje:</w:t>
      </w:r>
    </w:p>
    <w:p w14:paraId="4F348531" w14:textId="77777777" w:rsidR="00F71280" w:rsidRPr="00456A0D" w:rsidRDefault="00F71280" w:rsidP="00F71280">
      <w:pPr>
        <w:pStyle w:val="Odstavecseseznamem"/>
        <w:numPr>
          <w:ilvl w:val="1"/>
          <w:numId w:val="4"/>
        </w:numPr>
        <w:autoSpaceDE w:val="0"/>
        <w:autoSpaceDN w:val="0"/>
        <w:adjustRightInd w:val="0"/>
        <w:spacing w:before="60" w:after="0" w:line="360" w:lineRule="auto"/>
        <w:contextualSpacing w:val="0"/>
        <w:jc w:val="both"/>
        <w:rPr>
          <w:rFonts w:cs="Arial"/>
        </w:rPr>
      </w:pPr>
      <w:r w:rsidRPr="00456A0D">
        <w:rPr>
          <w:rFonts w:cs="Arial"/>
        </w:rPr>
        <w:t>Číslo linky (koncové trojčíslí linky, není-li objednatelem stanoveno jinak)</w:t>
      </w:r>
    </w:p>
    <w:p w14:paraId="2CE68A5C" w14:textId="77777777" w:rsidR="00F71280" w:rsidRPr="00456A0D" w:rsidRDefault="00F71280" w:rsidP="00F71280">
      <w:pPr>
        <w:pStyle w:val="Odstavecseseznamem"/>
        <w:numPr>
          <w:ilvl w:val="0"/>
          <w:numId w:val="4"/>
        </w:numPr>
        <w:spacing w:before="60" w:after="120" w:line="360" w:lineRule="auto"/>
        <w:contextualSpacing w:val="0"/>
        <w:jc w:val="both"/>
        <w:rPr>
          <w:rFonts w:cs="Arial"/>
        </w:rPr>
      </w:pPr>
      <w:r w:rsidRPr="00456A0D">
        <w:rPr>
          <w:rFonts w:cs="Arial"/>
        </w:rPr>
        <w:t xml:space="preserve">Panel bude připojen na sběrnici </w:t>
      </w:r>
      <w:r w:rsidRPr="00456A0D">
        <w:rPr>
          <w:rFonts w:eastAsia="Calibri" w:cs="Arial"/>
        </w:rPr>
        <w:t xml:space="preserve">Ethernet, </w:t>
      </w:r>
      <w:r w:rsidRPr="00456A0D">
        <w:rPr>
          <w:rFonts w:cs="Arial"/>
        </w:rPr>
        <w:t>IBIS nebo RS-485 v režimu textového řízení</w:t>
      </w:r>
    </w:p>
    <w:p w14:paraId="2356B1EE" w14:textId="77777777" w:rsidR="00F71280" w:rsidRPr="00456A0D" w:rsidRDefault="00F71280" w:rsidP="00F71280">
      <w:pPr>
        <w:pStyle w:val="Odstavecseseznamem"/>
        <w:numPr>
          <w:ilvl w:val="0"/>
          <w:numId w:val="4"/>
        </w:numPr>
        <w:spacing w:before="60" w:after="120" w:line="360" w:lineRule="auto"/>
        <w:contextualSpacing w:val="0"/>
        <w:jc w:val="both"/>
        <w:rPr>
          <w:rFonts w:cs="Arial"/>
        </w:rPr>
      </w:pPr>
      <w:r w:rsidRPr="00456A0D">
        <w:rPr>
          <w:rFonts w:eastAsia="Calibri" w:cs="Arial"/>
        </w:rPr>
        <w:t xml:space="preserve">Barva zobrazovaných znaků </w:t>
      </w:r>
      <w:r w:rsidR="00C15634" w:rsidRPr="00456A0D">
        <w:rPr>
          <w:rFonts w:eastAsia="Calibri" w:cs="Arial"/>
        </w:rPr>
        <w:t>–</w:t>
      </w:r>
      <w:r w:rsidRPr="00456A0D">
        <w:rPr>
          <w:rFonts w:eastAsia="Calibri" w:cs="Arial"/>
        </w:rPr>
        <w:t xml:space="preserve"> zelená</w:t>
      </w:r>
    </w:p>
    <w:p w14:paraId="4FF4CE61" w14:textId="23A4338A" w:rsidR="00C15634" w:rsidRPr="007339C5" w:rsidRDefault="00C15634" w:rsidP="00C15634">
      <w:pPr>
        <w:numPr>
          <w:ilvl w:val="0"/>
          <w:numId w:val="4"/>
        </w:numPr>
        <w:spacing w:after="200" w:line="360" w:lineRule="auto"/>
        <w:contextualSpacing/>
        <w:jc w:val="both"/>
        <w:rPr>
          <w:rFonts w:ascii="Arial" w:eastAsia="Calibri" w:hAnsi="Arial" w:cs="Arial"/>
        </w:rPr>
      </w:pPr>
      <w:r w:rsidRPr="007339C5">
        <w:rPr>
          <w:rFonts w:ascii="Arial" w:eastAsia="Calibri" w:hAnsi="Arial" w:cs="Arial"/>
        </w:rPr>
        <w:t xml:space="preserve">U </w:t>
      </w:r>
      <w:r w:rsidR="00502E3E">
        <w:rPr>
          <w:rFonts w:ascii="Arial" w:eastAsia="Calibri" w:hAnsi="Arial" w:cs="Arial"/>
        </w:rPr>
        <w:t xml:space="preserve">starších </w:t>
      </w:r>
      <w:r w:rsidRPr="007339C5">
        <w:rPr>
          <w:rFonts w:ascii="Arial" w:eastAsia="Calibri" w:hAnsi="Arial" w:cs="Arial"/>
        </w:rPr>
        <w:t>vozidel m</w:t>
      </w:r>
      <w:r w:rsidR="00F65F07">
        <w:rPr>
          <w:rFonts w:ascii="Arial" w:eastAsia="Calibri" w:hAnsi="Arial" w:cs="Arial"/>
        </w:rPr>
        <w:t>ohou</w:t>
      </w:r>
      <w:r w:rsidRPr="007339C5">
        <w:rPr>
          <w:rFonts w:ascii="Arial" w:eastAsia="Calibri" w:hAnsi="Arial" w:cs="Arial"/>
        </w:rPr>
        <w:t xml:space="preserve"> být </w:t>
      </w:r>
      <w:r w:rsidR="00F65F07">
        <w:rPr>
          <w:rFonts w:ascii="Arial" w:eastAsia="Calibri" w:hAnsi="Arial" w:cs="Arial"/>
        </w:rPr>
        <w:t xml:space="preserve">parametry a </w:t>
      </w:r>
      <w:r w:rsidRPr="007339C5">
        <w:rPr>
          <w:rFonts w:ascii="Arial" w:eastAsia="Calibri" w:hAnsi="Arial" w:cs="Arial"/>
        </w:rPr>
        <w:t>barva zobrazovaných znaků odlišn</w:t>
      </w:r>
      <w:r w:rsidR="00F65F07">
        <w:rPr>
          <w:rFonts w:ascii="Arial" w:eastAsia="Calibri" w:hAnsi="Arial" w:cs="Arial"/>
        </w:rPr>
        <w:t>é</w:t>
      </w:r>
    </w:p>
    <w:p w14:paraId="7D9E2DAF" w14:textId="77777777" w:rsidR="00F71280" w:rsidRPr="00456A0D" w:rsidRDefault="00F71280" w:rsidP="00F71280">
      <w:pPr>
        <w:autoSpaceDE w:val="0"/>
        <w:autoSpaceDN w:val="0"/>
        <w:adjustRightInd w:val="0"/>
        <w:spacing w:before="60" w:after="0" w:line="360" w:lineRule="auto"/>
        <w:ind w:left="426"/>
        <w:rPr>
          <w:rFonts w:ascii="Arial" w:eastAsia="Calibri" w:hAnsi="Arial" w:cs="Arial"/>
          <w:i/>
        </w:rPr>
      </w:pPr>
      <w:r w:rsidRPr="00456A0D">
        <w:rPr>
          <w:rFonts w:ascii="Arial" w:eastAsia="Calibri" w:hAnsi="Arial" w:cs="Arial"/>
          <w:i/>
        </w:rPr>
        <w:t>Ukázka doporučeného zobrazení je uvedena na následujícím obrázku.</w:t>
      </w:r>
    </w:p>
    <w:p w14:paraId="384B9999"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noProof/>
          <w:lang w:eastAsia="cs-CZ"/>
        </w:rPr>
        <w:lastRenderedPageBreak/>
        <w:drawing>
          <wp:inline distT="0" distB="0" distL="0" distR="0" wp14:anchorId="39850D38" wp14:editId="4058E32D">
            <wp:extent cx="1143000" cy="695325"/>
            <wp:effectExtent l="0" t="0" r="0" b="9525"/>
            <wp:docPr id="10"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p_ ČÍSLO LINKY.JPG"/>
                    <pic:cNvPicPr/>
                  </pic:nvPicPr>
                  <pic:blipFill>
                    <a:blip r:embed="rId11">
                      <a:extLst>
                        <a:ext uri="{28A0092B-C50C-407E-A947-70E740481C1C}">
                          <a14:useLocalDpi xmlns:a14="http://schemas.microsoft.com/office/drawing/2010/main" val="0"/>
                        </a:ext>
                      </a:extLst>
                    </a:blip>
                    <a:stretch>
                      <a:fillRect/>
                    </a:stretch>
                  </pic:blipFill>
                  <pic:spPr>
                    <a:xfrm>
                      <a:off x="0" y="0"/>
                      <a:ext cx="1143000" cy="695325"/>
                    </a:xfrm>
                    <a:prstGeom prst="rect">
                      <a:avLst/>
                    </a:prstGeom>
                  </pic:spPr>
                </pic:pic>
              </a:graphicData>
            </a:graphic>
          </wp:inline>
        </w:drawing>
      </w:r>
    </w:p>
    <w:p w14:paraId="47504259" w14:textId="77777777" w:rsidR="00505C90" w:rsidRPr="00456A0D" w:rsidRDefault="00505C90" w:rsidP="00505C90">
      <w:pPr>
        <w:tabs>
          <w:tab w:val="num" w:pos="797"/>
        </w:tabs>
        <w:spacing w:after="120" w:line="360" w:lineRule="auto"/>
        <w:contextualSpacing/>
        <w:jc w:val="both"/>
        <w:rPr>
          <w:rFonts w:ascii="Arial" w:eastAsia="Calibri" w:hAnsi="Arial" w:cs="Arial"/>
          <w:bCs/>
        </w:rPr>
      </w:pPr>
    </w:p>
    <w:p w14:paraId="6D0E19E9" w14:textId="77777777" w:rsidR="00C11480" w:rsidRPr="00456A0D" w:rsidRDefault="00C11480" w:rsidP="0025090D">
      <w:pPr>
        <w:spacing w:before="120" w:after="120" w:line="360" w:lineRule="auto"/>
        <w:ind w:firstLine="284"/>
        <w:jc w:val="both"/>
        <w:rPr>
          <w:rFonts w:ascii="Arial" w:hAnsi="Arial" w:cs="Arial"/>
          <w:bCs/>
          <w:shd w:val="clear" w:color="auto" w:fill="FFFFFF"/>
        </w:rPr>
      </w:pPr>
    </w:p>
    <w:p w14:paraId="5104E7B8" w14:textId="77777777" w:rsidR="00C54FA2" w:rsidRPr="008F56D3" w:rsidRDefault="00C54FA2" w:rsidP="008F56D3">
      <w:pPr>
        <w:pStyle w:val="Nadpis2"/>
        <w:rPr>
          <w:rFonts w:ascii="Arial" w:hAnsi="Arial" w:cs="Arial"/>
          <w:color w:val="auto"/>
        </w:rPr>
      </w:pPr>
      <w:bookmarkStart w:id="30" w:name="_Ref481657946"/>
      <w:bookmarkStart w:id="31" w:name="_Toc6386399"/>
      <w:r w:rsidRPr="008F56D3">
        <w:rPr>
          <w:rFonts w:ascii="Arial" w:hAnsi="Arial" w:cs="Arial"/>
          <w:color w:val="auto"/>
        </w:rPr>
        <w:t>Elektronické informační a signalizační zařízení vnitřní</w:t>
      </w:r>
      <w:bookmarkEnd w:id="30"/>
      <w:bookmarkEnd w:id="31"/>
    </w:p>
    <w:p w14:paraId="443A6339" w14:textId="77777777" w:rsidR="00C54FA2" w:rsidRPr="008F56D3" w:rsidRDefault="00C54FA2" w:rsidP="008F56D3">
      <w:pPr>
        <w:pStyle w:val="Nadpis3"/>
        <w:rPr>
          <w:rFonts w:ascii="Arial" w:hAnsi="Arial" w:cs="Arial"/>
          <w:color w:val="auto"/>
        </w:rPr>
      </w:pPr>
      <w:bookmarkStart w:id="32" w:name="_Toc6386400"/>
      <w:r w:rsidRPr="008F56D3">
        <w:rPr>
          <w:rFonts w:ascii="Arial" w:hAnsi="Arial" w:cs="Arial"/>
          <w:color w:val="auto"/>
        </w:rPr>
        <w:t>Elektronické informační panely vnitřní</w:t>
      </w:r>
      <w:bookmarkEnd w:id="32"/>
    </w:p>
    <w:p w14:paraId="0EFD5255" w14:textId="254C40BA" w:rsidR="00C54FA2" w:rsidRPr="0099084D" w:rsidRDefault="00B2145A" w:rsidP="0099084D">
      <w:pPr>
        <w:spacing w:before="120" w:after="120" w:line="360" w:lineRule="auto"/>
        <w:ind w:firstLine="284"/>
        <w:jc w:val="both"/>
        <w:rPr>
          <w:rFonts w:ascii="Arial" w:hAnsi="Arial" w:cs="Arial"/>
          <w:shd w:val="clear" w:color="auto" w:fill="FFFFFF"/>
        </w:rPr>
      </w:pPr>
      <w:r w:rsidRPr="007339C5">
        <w:rPr>
          <w:rFonts w:ascii="Arial" w:hAnsi="Arial" w:cs="Arial"/>
          <w:shd w:val="clear" w:color="auto" w:fill="FFFFFF"/>
        </w:rPr>
        <w:t xml:space="preserve">Všechna </w:t>
      </w:r>
      <w:r w:rsidR="00185D6B">
        <w:rPr>
          <w:rFonts w:ascii="Arial" w:hAnsi="Arial" w:cs="Arial"/>
          <w:shd w:val="clear" w:color="auto" w:fill="FFFFFF"/>
        </w:rPr>
        <w:t>nová v</w:t>
      </w:r>
      <w:r w:rsidR="00C54FA2" w:rsidRPr="007339C5">
        <w:rPr>
          <w:rFonts w:ascii="Arial" w:hAnsi="Arial" w:cs="Arial"/>
          <w:shd w:val="clear" w:color="auto" w:fill="FFFFFF"/>
        </w:rPr>
        <w:t>ozidla</w:t>
      </w:r>
      <w:r w:rsidRPr="007339C5">
        <w:rPr>
          <w:rFonts w:ascii="Arial" w:hAnsi="Arial" w:cs="Arial"/>
          <w:shd w:val="clear" w:color="auto" w:fill="FFFFFF"/>
        </w:rPr>
        <w:t xml:space="preserve"> mimo těch záložních</w:t>
      </w:r>
      <w:r w:rsidR="00C54FA2" w:rsidRPr="007339C5">
        <w:rPr>
          <w:rFonts w:ascii="Arial" w:hAnsi="Arial" w:cs="Arial"/>
          <w:shd w:val="clear" w:color="auto" w:fill="FFFFFF"/>
        </w:rPr>
        <w:t xml:space="preserve"> musí být vybavena funkčním vnitřním elektronickým vizuálním informačním panelem, který je umístěn v přední části vozidla u stropu. Vnitřní LCD panel musí mít minimální uhlopříčku 2</w:t>
      </w:r>
      <w:r w:rsidR="0057315A">
        <w:rPr>
          <w:rFonts w:ascii="Arial" w:hAnsi="Arial" w:cs="Arial"/>
          <w:shd w:val="clear" w:color="auto" w:fill="FFFFFF"/>
        </w:rPr>
        <w:t>2</w:t>
      </w:r>
      <w:r w:rsidR="00C54FA2" w:rsidRPr="007339C5">
        <w:rPr>
          <w:rFonts w:ascii="Arial" w:hAnsi="Arial" w:cs="Arial"/>
          <w:shd w:val="clear" w:color="auto" w:fill="FFFFFF"/>
        </w:rPr>
        <w:t>“. Parametry panelu mohou být po dohodě s objednatelem up</w:t>
      </w:r>
      <w:r w:rsidR="00C54FA2" w:rsidRPr="0099084D">
        <w:rPr>
          <w:rFonts w:ascii="Arial" w:hAnsi="Arial" w:cs="Arial"/>
          <w:shd w:val="clear" w:color="auto" w:fill="FFFFFF"/>
        </w:rPr>
        <w:t>raveny:</w:t>
      </w:r>
    </w:p>
    <w:p w14:paraId="274C4B71" w14:textId="6D5A0A79" w:rsidR="00C54FA2" w:rsidRPr="00456A0D" w:rsidRDefault="00467F9B" w:rsidP="00C54FA2">
      <w:pPr>
        <w:pStyle w:val="Odstavecseseznamem"/>
        <w:numPr>
          <w:ilvl w:val="0"/>
          <w:numId w:val="5"/>
        </w:numPr>
        <w:spacing w:before="120" w:after="120" w:line="360" w:lineRule="auto"/>
        <w:jc w:val="both"/>
        <w:rPr>
          <w:rFonts w:cs="Arial"/>
          <w:shd w:val="clear" w:color="auto" w:fill="FFFFFF"/>
        </w:rPr>
      </w:pPr>
      <w:r>
        <w:rPr>
          <w:rFonts w:cs="Arial"/>
          <w:shd w:val="clear" w:color="auto" w:fill="FFFFFF"/>
        </w:rPr>
        <w:t xml:space="preserve">Nová vozidla kategorie </w:t>
      </w:r>
      <w:r w:rsidR="00F65F07">
        <w:rPr>
          <w:rFonts w:cs="Arial"/>
          <w:shd w:val="clear" w:color="auto" w:fill="FFFFFF"/>
        </w:rPr>
        <w:t>Malá vozidla</w:t>
      </w:r>
      <w:r w:rsidR="007339C5">
        <w:rPr>
          <w:rFonts w:cs="Arial"/>
          <w:shd w:val="clear" w:color="auto" w:fill="FFFFFF"/>
        </w:rPr>
        <w:t xml:space="preserve"> budou vybavena jedním vnitřním LCD panelem</w:t>
      </w:r>
    </w:p>
    <w:p w14:paraId="34F6E93F" w14:textId="3250BFE4"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 xml:space="preserve">U starších vozidel je možný i </w:t>
      </w:r>
      <w:r w:rsidR="00191CC2" w:rsidRPr="00456A0D">
        <w:rPr>
          <w:rFonts w:cs="Arial"/>
          <w:shd w:val="clear" w:color="auto" w:fill="FFFFFF"/>
        </w:rPr>
        <w:t xml:space="preserve">LED </w:t>
      </w:r>
      <w:r w:rsidRPr="00456A0D">
        <w:rPr>
          <w:rFonts w:cs="Arial"/>
          <w:shd w:val="clear" w:color="auto" w:fill="FFFFFF"/>
        </w:rPr>
        <w:t>dvouřádkový vnitřní informační panel</w:t>
      </w:r>
      <w:r w:rsidR="007E718F">
        <w:rPr>
          <w:rFonts w:cs="Arial"/>
          <w:shd w:val="clear" w:color="auto" w:fill="FFFFFF"/>
        </w:rPr>
        <w:t>, pokud je jím vozidlo vybaveno, nebo</w:t>
      </w:r>
      <w:r w:rsidR="00467F9B">
        <w:rPr>
          <w:rFonts w:cs="Arial"/>
          <w:shd w:val="clear" w:color="auto" w:fill="FFFFFF"/>
        </w:rPr>
        <w:t xml:space="preserve"> jeden LCD panel, pokud je jím vozidlo vybaveno</w:t>
      </w:r>
    </w:p>
    <w:p w14:paraId="7539E59B" w14:textId="6A0853EE" w:rsidR="00C54FA2" w:rsidRDefault="00B2145A" w:rsidP="00F22348">
      <w:pPr>
        <w:pStyle w:val="Odstavecseseznamem"/>
        <w:numPr>
          <w:ilvl w:val="0"/>
          <w:numId w:val="5"/>
        </w:numPr>
        <w:spacing w:before="120" w:after="120" w:line="360" w:lineRule="auto"/>
        <w:jc w:val="both"/>
        <w:rPr>
          <w:rFonts w:cs="Arial"/>
          <w:shd w:val="clear" w:color="auto" w:fill="FFFFFF"/>
        </w:rPr>
      </w:pPr>
      <w:r w:rsidRPr="00F22348">
        <w:rPr>
          <w:rFonts w:cs="Arial"/>
          <w:shd w:val="clear" w:color="auto" w:fill="FFFFFF"/>
        </w:rPr>
        <w:t>Nová v</w:t>
      </w:r>
      <w:r w:rsidR="00C54FA2" w:rsidRPr="00F22348">
        <w:rPr>
          <w:rFonts w:cs="Arial"/>
          <w:shd w:val="clear" w:color="auto" w:fill="FFFFFF"/>
        </w:rPr>
        <w:t xml:space="preserve">ozidla kategorie </w:t>
      </w:r>
      <w:r w:rsidR="00F952DC">
        <w:rPr>
          <w:rFonts w:cs="Arial"/>
          <w:shd w:val="clear" w:color="auto" w:fill="FFFFFF"/>
        </w:rPr>
        <w:t xml:space="preserve">Velká vozidla </w:t>
      </w:r>
      <w:r w:rsidR="00C54FA2" w:rsidRPr="00F22348">
        <w:rPr>
          <w:rFonts w:cs="Arial"/>
          <w:shd w:val="clear" w:color="auto" w:fill="FFFFFF"/>
        </w:rPr>
        <w:t xml:space="preserve">musí být vybaveny dvěma elektronickými informačními systémy vnitřními – LCD obrazovkami, které budou umístěné v přední části vozidla u stropu a </w:t>
      </w:r>
      <w:r w:rsidR="002D26B5">
        <w:rPr>
          <w:rFonts w:cs="Arial"/>
          <w:shd w:val="clear" w:color="auto" w:fill="FFFFFF"/>
        </w:rPr>
        <w:t>v prostřední části vozidla</w:t>
      </w:r>
      <w:r w:rsidR="00275940">
        <w:rPr>
          <w:rFonts w:cs="Arial"/>
          <w:shd w:val="clear" w:color="auto" w:fill="FFFFFF"/>
        </w:rPr>
        <w:t xml:space="preserve"> </w:t>
      </w:r>
      <w:r w:rsidR="00275940" w:rsidRPr="00275940">
        <w:rPr>
          <w:rFonts w:cs="Arial"/>
          <w:shd w:val="clear" w:color="auto" w:fill="FFFFFF"/>
        </w:rPr>
        <w:t>u stropu</w:t>
      </w:r>
      <w:r w:rsidR="00C54FA2" w:rsidRPr="00F22348">
        <w:rPr>
          <w:rFonts w:cs="Arial"/>
          <w:shd w:val="clear" w:color="auto" w:fill="FFFFFF"/>
        </w:rPr>
        <w:t>.</w:t>
      </w:r>
    </w:p>
    <w:p w14:paraId="45552B6B" w14:textId="2EC659E1" w:rsidR="00B6624A" w:rsidRDefault="00B6624A" w:rsidP="00C417C5">
      <w:pPr>
        <w:spacing w:before="120" w:after="120" w:line="360" w:lineRule="auto"/>
        <w:jc w:val="both"/>
        <w:rPr>
          <w:rFonts w:cs="Arial"/>
          <w:shd w:val="clear" w:color="auto" w:fill="FFFFFF"/>
        </w:rPr>
      </w:pPr>
    </w:p>
    <w:p w14:paraId="32216490" w14:textId="5DCAA674" w:rsidR="00D6493F" w:rsidRPr="00D6493F" w:rsidRDefault="00D6493F" w:rsidP="00D6493F">
      <w:pPr>
        <w:spacing w:before="120" w:after="120" w:line="360" w:lineRule="auto"/>
        <w:jc w:val="both"/>
        <w:rPr>
          <w:rFonts w:ascii="Arial" w:hAnsi="Arial" w:cs="Arial"/>
          <w:b/>
          <w:shd w:val="clear" w:color="auto" w:fill="FFFFFF"/>
        </w:rPr>
      </w:pPr>
      <w:r w:rsidRPr="00D6493F">
        <w:rPr>
          <w:rFonts w:ascii="Arial" w:hAnsi="Arial" w:cs="Arial"/>
          <w:b/>
          <w:shd w:val="clear" w:color="auto" w:fill="FFFFFF"/>
        </w:rPr>
        <w:t>LCD panel</w:t>
      </w:r>
    </w:p>
    <w:p w14:paraId="581D785B" w14:textId="77777777" w:rsidR="005D163F" w:rsidRDefault="00C54FA2" w:rsidP="00C54FA2">
      <w:pPr>
        <w:autoSpaceDE w:val="0"/>
        <w:autoSpaceDN w:val="0"/>
        <w:adjustRightInd w:val="0"/>
        <w:spacing w:before="60" w:after="0" w:line="360" w:lineRule="auto"/>
        <w:ind w:left="426"/>
        <w:rPr>
          <w:rFonts w:ascii="Arial" w:eastAsia="Calibri" w:hAnsi="Arial" w:cs="Arial"/>
          <w:i/>
        </w:rPr>
      </w:pPr>
      <w:r w:rsidRPr="00456A0D">
        <w:rPr>
          <w:rFonts w:ascii="Arial" w:eastAsia="Calibri" w:hAnsi="Arial" w:cs="Arial"/>
          <w:i/>
        </w:rPr>
        <w:t>Ukázka LCD obrazovky je uvedena na následujícím obrázku.</w:t>
      </w:r>
    </w:p>
    <w:p w14:paraId="79B665FE" w14:textId="2FE10E36" w:rsidR="00C54FA2" w:rsidRPr="00456A0D" w:rsidRDefault="005D163F" w:rsidP="00C54FA2">
      <w:pPr>
        <w:autoSpaceDE w:val="0"/>
        <w:autoSpaceDN w:val="0"/>
        <w:adjustRightInd w:val="0"/>
        <w:spacing w:before="60" w:after="0" w:line="360" w:lineRule="auto"/>
        <w:ind w:left="426"/>
        <w:rPr>
          <w:rFonts w:ascii="Arial" w:eastAsia="Calibri" w:hAnsi="Arial" w:cs="Arial"/>
          <w:i/>
        </w:rPr>
      </w:pPr>
      <w:r w:rsidRPr="005D163F">
        <w:rPr>
          <w:rFonts w:ascii="Arial" w:eastAsia="Calibri" w:hAnsi="Arial" w:cs="Arial"/>
          <w:i/>
          <w:noProof/>
          <w:lang w:eastAsia="cs-CZ"/>
        </w:rPr>
        <w:lastRenderedPageBreak/>
        <w:drawing>
          <wp:inline distT="0" distB="0" distL="0" distR="0" wp14:anchorId="11D83C82" wp14:editId="686CFE4D">
            <wp:extent cx="5760720" cy="3513420"/>
            <wp:effectExtent l="0" t="0" r="0" b="0"/>
            <wp:docPr id="1" name="Obrázek 1" descr="C:\Users\nemec.l\AppData\Local\Temp\Temp1_jednotlivé strany (003).zip\jednotlivé strany\kraj-nahledy-v12_Stránka_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emec.l\AppData\Local\Temp\Temp1_jednotlivé strany (003).zip\jednotlivé strany\kraj-nahledy-v12_Stránka_02.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60720" cy="3513420"/>
                    </a:xfrm>
                    <a:prstGeom prst="rect">
                      <a:avLst/>
                    </a:prstGeom>
                    <a:noFill/>
                    <a:ln>
                      <a:noFill/>
                    </a:ln>
                  </pic:spPr>
                </pic:pic>
              </a:graphicData>
            </a:graphic>
          </wp:inline>
        </w:drawing>
      </w:r>
    </w:p>
    <w:p w14:paraId="6573AE38" w14:textId="0F138008" w:rsidR="00C54FA2" w:rsidRPr="00456A0D" w:rsidRDefault="00C54FA2" w:rsidP="00C54FA2">
      <w:pPr>
        <w:spacing w:before="120" w:after="120" w:line="360" w:lineRule="auto"/>
        <w:ind w:firstLine="284"/>
        <w:rPr>
          <w:rFonts w:ascii="Arial" w:hAnsi="Arial" w:cs="Arial"/>
          <w:shd w:val="clear" w:color="auto" w:fill="FFFFFF"/>
        </w:rPr>
      </w:pPr>
    </w:p>
    <w:p w14:paraId="21EF7862" w14:textId="77777777" w:rsidR="00C54FA2" w:rsidRPr="00456A0D" w:rsidRDefault="00C54FA2" w:rsidP="00C54FA2">
      <w:pPr>
        <w:spacing w:before="120" w:after="120" w:line="360" w:lineRule="auto"/>
        <w:rPr>
          <w:rFonts w:ascii="Arial" w:hAnsi="Arial" w:cs="Arial"/>
          <w:b/>
          <w:shd w:val="clear" w:color="auto" w:fill="FFFFFF"/>
        </w:rPr>
      </w:pPr>
      <w:r w:rsidRPr="00456A0D">
        <w:rPr>
          <w:rFonts w:ascii="Arial" w:hAnsi="Arial" w:cs="Arial"/>
          <w:b/>
          <w:shd w:val="clear" w:color="auto" w:fill="FFFFFF"/>
        </w:rPr>
        <w:t>Základní zobrazení:</w:t>
      </w:r>
    </w:p>
    <w:p w14:paraId="7AE9F980"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Zobrazení zóny a výchozí zastávky</w:t>
      </w:r>
    </w:p>
    <w:p w14:paraId="7D15A2A6"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Zobrazení čísla linky a názvu aktuální cílové zastávky</w:t>
      </w:r>
    </w:p>
    <w:p w14:paraId="420DC3F3"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Zobrazení zóny a názvu následujících šesti po sobě jdoucích zastávek</w:t>
      </w:r>
    </w:p>
    <w:p w14:paraId="25230EAE"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 xml:space="preserve">Zvýraznění zóny a názvu příští zastávky </w:t>
      </w:r>
    </w:p>
    <w:p w14:paraId="4CF6F50A"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Zobrazení aktuálního času</w:t>
      </w:r>
    </w:p>
    <w:p w14:paraId="056B4E8D" w14:textId="77777777" w:rsidR="007C314E" w:rsidRPr="00456A0D" w:rsidRDefault="00C54FA2" w:rsidP="007C314E">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Možnost pohyblivého textu</w:t>
      </w:r>
      <w:r w:rsidR="007C314E">
        <w:rPr>
          <w:rFonts w:cs="Arial"/>
          <w:shd w:val="clear" w:color="auto" w:fill="FFFFFF"/>
        </w:rPr>
        <w:t>, např. pro zobrazení dlouhých názvu zastávek, doplňkových informací, mimořádností ve větším textovém rozsahu, bude probíhat formou rolování či posuvu textu</w:t>
      </w:r>
    </w:p>
    <w:p w14:paraId="1B4A3188"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Možnost celoplošného zobrazení zpráv z dispečinku nebo od řidiče</w:t>
      </w:r>
    </w:p>
    <w:p w14:paraId="085ADCF1"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 xml:space="preserve">Zobrazení piktogramu u nácestných zastávek (např. přestup na vlak, další linku, </w:t>
      </w:r>
      <w:proofErr w:type="gramStart"/>
      <w:r w:rsidRPr="00456A0D">
        <w:rPr>
          <w:rFonts w:cs="Arial"/>
          <w:shd w:val="clear" w:color="auto" w:fill="FFFFFF"/>
        </w:rPr>
        <w:t>výluka,</w:t>
      </w:r>
      <w:proofErr w:type="gramEnd"/>
      <w:r w:rsidRPr="00456A0D">
        <w:rPr>
          <w:rFonts w:cs="Arial"/>
          <w:shd w:val="clear" w:color="auto" w:fill="FFFFFF"/>
        </w:rPr>
        <w:t xml:space="preserve"> apod.)</w:t>
      </w:r>
    </w:p>
    <w:p w14:paraId="20DAB550" w14:textId="77777777" w:rsidR="008E7C96" w:rsidRPr="00F22348" w:rsidRDefault="008E7C96"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t>Možnost zobrazení textových informací ve více jazykových mutacích (minimálně německy a anglicky)</w:t>
      </w:r>
    </w:p>
    <w:p w14:paraId="016A748A" w14:textId="77777777" w:rsidR="005B58A6" w:rsidRPr="00F22348" w:rsidRDefault="005B58A6"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t>U vozidel vybavených 2 LCD panely budou tato zařízení propojena mezi sebou pomocí Ethernetu</w:t>
      </w:r>
      <w:r w:rsidR="0015593B" w:rsidRPr="00F22348">
        <w:rPr>
          <w:rFonts w:cs="Arial"/>
          <w:shd w:val="clear" w:color="auto" w:fill="FFFFFF"/>
        </w:rPr>
        <w:t>. Zajištění možnosti v případě potřeby zobrazit v jednom okamžiku na různých LCD panelech ve vozidle různé informace</w:t>
      </w:r>
    </w:p>
    <w:p w14:paraId="6C0587A1" w14:textId="05B42600" w:rsidR="0015593B" w:rsidRPr="00F22348" w:rsidRDefault="0015593B"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t>Zařízení musí mít snad</w:t>
      </w:r>
      <w:r w:rsidR="005349E0">
        <w:rPr>
          <w:rFonts w:cs="Arial"/>
          <w:shd w:val="clear" w:color="auto" w:fill="FFFFFF"/>
        </w:rPr>
        <w:t>no</w:t>
      </w:r>
      <w:r w:rsidRPr="00F22348">
        <w:rPr>
          <w:rFonts w:cs="Arial"/>
          <w:shd w:val="clear" w:color="auto" w:fill="FFFFFF"/>
        </w:rPr>
        <w:t xml:space="preserve"> dostupný servisní USB port, se kterým bude moci být manipulováno i při standardním umístění panelu ve vozidle</w:t>
      </w:r>
    </w:p>
    <w:p w14:paraId="2B311FDB" w14:textId="77777777" w:rsidR="0015593B" w:rsidRPr="00F22348" w:rsidRDefault="0015593B"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lastRenderedPageBreak/>
        <w:t>Displej musí mít schopnost automatické úpravy jasu na základě okolních světelných podmínek</w:t>
      </w:r>
    </w:p>
    <w:p w14:paraId="169FD706" w14:textId="261FBBF3" w:rsidR="00971710" w:rsidRDefault="00971710"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t>Zařízení musí být umístěno ve vozidle tak, aby svým umístěním neovlivnilo rozhledové poměry řidiče. Zároveň nesmí svým svitem řidiče oslnit. Zařízení musí být umístěno v místě, kde svým umístěním nebude blokovat ani zasahovat do průchozího profilu, tedy musí být zaručena minimální průchozí výš</w:t>
      </w:r>
      <w:r w:rsidR="008F56D3">
        <w:rPr>
          <w:rFonts w:cs="Arial"/>
          <w:shd w:val="clear" w:color="auto" w:fill="FFFFFF"/>
        </w:rPr>
        <w:t>ka a nesmí jakoukoliv</w:t>
      </w:r>
      <w:r w:rsidRPr="00F22348">
        <w:rPr>
          <w:rFonts w:cs="Arial"/>
          <w:shd w:val="clear" w:color="auto" w:fill="FFFFFF"/>
        </w:rPr>
        <w:t xml:space="preserve"> částí ohrozit bezpečnost cestujícího. Zároveň zařízení nesmí být umístěno tak, aby blokovalo funkčnosti ostatních zařízení i samotného vozidla</w:t>
      </w:r>
      <w:r w:rsidR="00F0319B" w:rsidRPr="00F22348">
        <w:rPr>
          <w:rFonts w:cs="Arial"/>
          <w:shd w:val="clear" w:color="auto" w:fill="FFFFFF"/>
        </w:rPr>
        <w:t xml:space="preserve"> (např. nouzový východ, klimatizace a podobně)</w:t>
      </w:r>
    </w:p>
    <w:p w14:paraId="65890C6F" w14:textId="77777777" w:rsidR="00B6624A" w:rsidRPr="00C417C5" w:rsidRDefault="00D6493F"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C417C5">
        <w:rPr>
          <w:rFonts w:cs="Arial"/>
          <w:shd w:val="clear" w:color="auto" w:fill="FFFFFF"/>
        </w:rPr>
        <w:t>Další ukáz</w:t>
      </w:r>
      <w:r w:rsidR="00CC5181" w:rsidRPr="00C417C5">
        <w:rPr>
          <w:rFonts w:cs="Arial"/>
          <w:shd w:val="clear" w:color="auto" w:fill="FFFFFF"/>
        </w:rPr>
        <w:t>ky zobrazení jsou v příloze č. 1</w:t>
      </w:r>
      <w:r w:rsidRPr="00C417C5">
        <w:rPr>
          <w:rFonts w:cs="Arial"/>
          <w:shd w:val="clear" w:color="auto" w:fill="FFFFFF"/>
        </w:rPr>
        <w:t xml:space="preserve"> Grafického manuálu Veřejné dopravy Vysočiny</w:t>
      </w:r>
      <w:r w:rsidR="00CC5181" w:rsidRPr="00C417C5">
        <w:rPr>
          <w:rStyle w:val="Znakapoznpodarou"/>
          <w:rFonts w:cs="Arial"/>
          <w:shd w:val="clear" w:color="auto" w:fill="FFFFFF"/>
        </w:rPr>
        <w:footnoteReference w:id="4"/>
      </w:r>
    </w:p>
    <w:p w14:paraId="1C304036" w14:textId="77777777" w:rsidR="00B6624A" w:rsidRDefault="00B6624A" w:rsidP="00C417C5">
      <w:pPr>
        <w:autoSpaceDE w:val="0"/>
        <w:autoSpaceDN w:val="0"/>
        <w:adjustRightInd w:val="0"/>
        <w:spacing w:after="0" w:line="360" w:lineRule="auto"/>
        <w:jc w:val="both"/>
        <w:rPr>
          <w:rFonts w:cs="Arial"/>
          <w:shd w:val="clear" w:color="auto" w:fill="FFFFFF"/>
        </w:rPr>
      </w:pPr>
    </w:p>
    <w:p w14:paraId="2A7A0FAD" w14:textId="70021D70" w:rsidR="00D6493F" w:rsidRPr="00B6624A" w:rsidRDefault="00D6493F" w:rsidP="00C417C5">
      <w:pPr>
        <w:autoSpaceDE w:val="0"/>
        <w:autoSpaceDN w:val="0"/>
        <w:adjustRightInd w:val="0"/>
        <w:spacing w:after="0" w:line="360" w:lineRule="auto"/>
        <w:jc w:val="both"/>
        <w:rPr>
          <w:rFonts w:cs="Arial"/>
          <w:highlight w:val="yellow"/>
          <w:shd w:val="clear" w:color="auto" w:fill="FFFFFF"/>
        </w:rPr>
      </w:pPr>
    </w:p>
    <w:p w14:paraId="118DF1D4" w14:textId="67B4A242" w:rsidR="00D6493F" w:rsidRPr="00D6493F" w:rsidRDefault="00D6493F" w:rsidP="00D6493F">
      <w:pPr>
        <w:autoSpaceDE w:val="0"/>
        <w:autoSpaceDN w:val="0"/>
        <w:adjustRightInd w:val="0"/>
        <w:spacing w:after="0" w:line="360" w:lineRule="auto"/>
        <w:jc w:val="both"/>
        <w:rPr>
          <w:rFonts w:ascii="Arial" w:hAnsi="Arial" w:cs="Arial"/>
          <w:b/>
          <w:shd w:val="clear" w:color="auto" w:fill="FFFFFF"/>
        </w:rPr>
      </w:pPr>
      <w:r w:rsidRPr="00D6493F">
        <w:rPr>
          <w:rFonts w:ascii="Arial" w:hAnsi="Arial" w:cs="Arial"/>
          <w:b/>
          <w:shd w:val="clear" w:color="auto" w:fill="FFFFFF"/>
        </w:rPr>
        <w:t>LED dvouřádkový panel</w:t>
      </w:r>
    </w:p>
    <w:p w14:paraId="0D08B914" w14:textId="77777777" w:rsidR="00A97FA3" w:rsidRPr="00456A0D" w:rsidRDefault="00A97FA3" w:rsidP="00A97FA3">
      <w:pPr>
        <w:autoSpaceDE w:val="0"/>
        <w:autoSpaceDN w:val="0"/>
        <w:adjustRightInd w:val="0"/>
        <w:spacing w:before="60" w:after="0" w:line="360" w:lineRule="auto"/>
        <w:ind w:left="426"/>
        <w:rPr>
          <w:rFonts w:ascii="Arial" w:eastAsia="Calibri" w:hAnsi="Arial" w:cs="Arial"/>
          <w:i/>
        </w:rPr>
      </w:pPr>
      <w:r w:rsidRPr="00456A0D">
        <w:rPr>
          <w:rFonts w:ascii="Arial" w:eastAsia="Calibri" w:hAnsi="Arial" w:cs="Arial"/>
          <w:i/>
        </w:rPr>
        <w:t>Ukázka LED dvouřádkového vnitřního informačního panelu je uvedena na následujícím obrázku.</w:t>
      </w:r>
    </w:p>
    <w:p w14:paraId="22B0FB13" w14:textId="33A5AFB3" w:rsidR="00A97FA3" w:rsidRPr="00456A0D" w:rsidRDefault="008F56D3" w:rsidP="008F56D3">
      <w:pPr>
        <w:tabs>
          <w:tab w:val="center" w:pos="4536"/>
        </w:tabs>
        <w:spacing w:before="120" w:after="120" w:line="360" w:lineRule="auto"/>
        <w:rPr>
          <w:rFonts w:ascii="Arial" w:hAnsi="Arial" w:cs="Arial"/>
          <w:shd w:val="clear" w:color="auto" w:fill="FFFFFF"/>
        </w:rPr>
      </w:pPr>
      <w:r>
        <w:rPr>
          <w:rFonts w:ascii="Arial" w:hAnsi="Arial" w:cs="Arial"/>
          <w:shd w:val="clear" w:color="auto" w:fill="FFFFFF"/>
        </w:rPr>
        <w:tab/>
      </w:r>
      <w:r w:rsidR="00B00187" w:rsidRPr="00B00187">
        <w:rPr>
          <w:rFonts w:ascii="Arial" w:hAnsi="Arial" w:cs="Arial"/>
          <w:shd w:val="clear" w:color="auto" w:fill="FFFFFF"/>
        </w:rPr>
        <w:t xml:space="preserve"> </w:t>
      </w:r>
      <w:r w:rsidR="00B00187" w:rsidRPr="00B00187">
        <w:rPr>
          <w:noProof/>
          <w:lang w:eastAsia="cs-CZ"/>
        </w:rPr>
        <w:drawing>
          <wp:inline distT="0" distB="0" distL="0" distR="0" wp14:anchorId="29753154" wp14:editId="45ECFD48">
            <wp:extent cx="5353050" cy="542379"/>
            <wp:effectExtent l="0" t="0" r="0" b="0"/>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461584" cy="553376"/>
                    </a:xfrm>
                    <a:prstGeom prst="rect">
                      <a:avLst/>
                    </a:prstGeom>
                    <a:noFill/>
                    <a:ln>
                      <a:noFill/>
                    </a:ln>
                  </pic:spPr>
                </pic:pic>
              </a:graphicData>
            </a:graphic>
          </wp:inline>
        </w:drawing>
      </w:r>
    </w:p>
    <w:p w14:paraId="7A9CD453" w14:textId="77777777" w:rsidR="00A97FA3" w:rsidRPr="00456A0D" w:rsidRDefault="00A97FA3" w:rsidP="00A97FA3">
      <w:pPr>
        <w:spacing w:before="120" w:after="120" w:line="360" w:lineRule="auto"/>
        <w:rPr>
          <w:rFonts w:ascii="Arial" w:hAnsi="Arial" w:cs="Arial"/>
          <w:b/>
          <w:shd w:val="clear" w:color="auto" w:fill="FFFFFF"/>
        </w:rPr>
      </w:pPr>
      <w:r w:rsidRPr="00456A0D">
        <w:rPr>
          <w:rFonts w:ascii="Arial" w:hAnsi="Arial" w:cs="Arial"/>
          <w:b/>
          <w:shd w:val="clear" w:color="auto" w:fill="FFFFFF"/>
        </w:rPr>
        <w:t>Základní zobrazení:</w:t>
      </w:r>
    </w:p>
    <w:p w14:paraId="6D8A7ED8" w14:textId="77777777"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Trvalé zobrazení čísla linky.</w:t>
      </w:r>
    </w:p>
    <w:p w14:paraId="753106B2" w14:textId="77777777"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Od příjezdu do odjezdu ze zastávky bude v 1. řádku zobrazen název cílové zastávky a ve 2. řádku název aktuální zastávky spoje.</w:t>
      </w:r>
    </w:p>
    <w:p w14:paraId="74DADFF5" w14:textId="56C93959"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Po odjezdu ze zastávky bude v 1. řádku zobrazen název příští zastávky a ve 2. řádku text „příští zastávka“, který bude překlápěním střídán s doplňující informací o přestupu, omezeních, piktogram</w:t>
      </w:r>
      <w:r w:rsidR="00631F4E">
        <w:rPr>
          <w:rFonts w:cs="Arial"/>
          <w:shd w:val="clear" w:color="auto" w:fill="FFFFFF"/>
        </w:rPr>
        <w:t>y</w:t>
      </w:r>
      <w:r w:rsidRPr="00456A0D">
        <w:rPr>
          <w:rFonts w:cs="Arial"/>
        </w:rPr>
        <w:t xml:space="preserve"> </w:t>
      </w:r>
      <w:r w:rsidRPr="00456A0D">
        <w:rPr>
          <w:rFonts w:cs="Arial"/>
          <w:shd w:val="clear" w:color="auto" w:fill="FFFFFF"/>
        </w:rPr>
        <w:t>apod.</w:t>
      </w:r>
    </w:p>
    <w:p w14:paraId="0BCEBF9B" w14:textId="77777777"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 xml:space="preserve">Zobrazení piktogramu (např. přestup na vlak, na další linky, </w:t>
      </w:r>
      <w:proofErr w:type="gramStart"/>
      <w:r w:rsidRPr="00456A0D">
        <w:rPr>
          <w:rFonts w:cs="Arial"/>
          <w:shd w:val="clear" w:color="auto" w:fill="FFFFFF"/>
        </w:rPr>
        <w:t>výluka,</w:t>
      </w:r>
      <w:proofErr w:type="gramEnd"/>
      <w:r w:rsidRPr="00456A0D">
        <w:rPr>
          <w:rFonts w:cs="Arial"/>
          <w:shd w:val="clear" w:color="auto" w:fill="FFFFFF"/>
        </w:rPr>
        <w:t xml:space="preserve"> apod.).</w:t>
      </w:r>
    </w:p>
    <w:p w14:paraId="15994BB1" w14:textId="77777777"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Možnost překlápění textu.</w:t>
      </w:r>
    </w:p>
    <w:p w14:paraId="34F9897D" w14:textId="77777777"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Možnost celoplošného zobrazení zpráv z dispečinku nebo od řidiče.</w:t>
      </w:r>
    </w:p>
    <w:p w14:paraId="641C3F20" w14:textId="77777777" w:rsidR="00A97FA3" w:rsidRPr="00456A0D" w:rsidRDefault="00A97FA3" w:rsidP="00A97FA3">
      <w:pPr>
        <w:pStyle w:val="Odstavecseseznamem"/>
        <w:numPr>
          <w:ilvl w:val="0"/>
          <w:numId w:val="7"/>
        </w:numPr>
        <w:autoSpaceDE w:val="0"/>
        <w:autoSpaceDN w:val="0"/>
        <w:adjustRightInd w:val="0"/>
        <w:spacing w:before="120" w:after="120" w:line="360" w:lineRule="auto"/>
        <w:jc w:val="both"/>
        <w:rPr>
          <w:rFonts w:cs="Arial"/>
          <w:shd w:val="clear" w:color="auto" w:fill="FFFFFF"/>
        </w:rPr>
      </w:pPr>
      <w:r w:rsidRPr="00456A0D">
        <w:rPr>
          <w:rFonts w:cs="Arial"/>
          <w:shd w:val="clear" w:color="auto" w:fill="FFFFFF"/>
        </w:rPr>
        <w:t>Možnost inverzního zobrazení celého panelu nebo jen části.</w:t>
      </w:r>
    </w:p>
    <w:p w14:paraId="2AAE89BD" w14:textId="77777777" w:rsidR="008A2FB1" w:rsidRPr="00F22348" w:rsidRDefault="008A2FB1" w:rsidP="008A2FB1">
      <w:pPr>
        <w:pStyle w:val="Odstavecseseznamem"/>
        <w:numPr>
          <w:ilvl w:val="0"/>
          <w:numId w:val="7"/>
        </w:numPr>
        <w:autoSpaceDE w:val="0"/>
        <w:autoSpaceDN w:val="0"/>
        <w:adjustRightInd w:val="0"/>
        <w:spacing w:after="0" w:line="360" w:lineRule="auto"/>
        <w:jc w:val="both"/>
        <w:rPr>
          <w:rFonts w:cs="Arial"/>
          <w:shd w:val="clear" w:color="auto" w:fill="FFFFFF"/>
        </w:rPr>
      </w:pPr>
      <w:r w:rsidRPr="00F22348">
        <w:rPr>
          <w:rFonts w:cs="Arial"/>
          <w:shd w:val="clear" w:color="auto" w:fill="FFFFFF"/>
        </w:rPr>
        <w:t>Možnost zobrazení textových informací ve více jazykových mutacích (minimálně německy a anglicky)</w:t>
      </w:r>
    </w:p>
    <w:p w14:paraId="04E6ECB5" w14:textId="0CD39D64" w:rsidR="00A97FA3" w:rsidRPr="00F22348" w:rsidRDefault="00A97FA3" w:rsidP="00A97FA3">
      <w:pPr>
        <w:pStyle w:val="Odstavecseseznamem"/>
        <w:numPr>
          <w:ilvl w:val="0"/>
          <w:numId w:val="7"/>
        </w:numPr>
        <w:autoSpaceDE w:val="0"/>
        <w:autoSpaceDN w:val="0"/>
        <w:adjustRightInd w:val="0"/>
        <w:spacing w:after="0" w:line="360" w:lineRule="auto"/>
        <w:jc w:val="both"/>
        <w:rPr>
          <w:rFonts w:cs="Arial"/>
          <w:shd w:val="clear" w:color="auto" w:fill="FFFFFF"/>
        </w:rPr>
      </w:pPr>
      <w:r w:rsidRPr="00F22348">
        <w:rPr>
          <w:rFonts w:cs="Arial"/>
          <w:shd w:val="clear" w:color="auto" w:fill="FFFFFF"/>
        </w:rPr>
        <w:t xml:space="preserve">Zařízení musí být umístěno ve vozidle tak, aby svým umístěním neovlivnilo rozhledové poměry řidiče. Zároveň nesmí svým svitem řidiče oslnit. Zařízení musí </w:t>
      </w:r>
      <w:r w:rsidRPr="00F22348">
        <w:rPr>
          <w:rFonts w:cs="Arial"/>
          <w:shd w:val="clear" w:color="auto" w:fill="FFFFFF"/>
        </w:rPr>
        <w:lastRenderedPageBreak/>
        <w:t>být umístěno v místě, kde svým umístěním nebude blokovat ani zasahovat do průchozího profilu, tedy musí být zaručena minimální průchozí výš</w:t>
      </w:r>
      <w:r w:rsidR="008F56D3">
        <w:rPr>
          <w:rFonts w:cs="Arial"/>
          <w:shd w:val="clear" w:color="auto" w:fill="FFFFFF"/>
        </w:rPr>
        <w:t>ka a nesmí jakoukoliv</w:t>
      </w:r>
      <w:r w:rsidRPr="00F22348">
        <w:rPr>
          <w:rFonts w:cs="Arial"/>
          <w:shd w:val="clear" w:color="auto" w:fill="FFFFFF"/>
        </w:rPr>
        <w:t xml:space="preserve"> částí ohrozit bezpečnost cestujícího. Zároveň zařízení nesmí být umístěno tak, aby blokovalo funkčnosti ostatních zařízení i samotného vozidla (např. nouzový východ, klimatizace a podobně)</w:t>
      </w:r>
    </w:p>
    <w:p w14:paraId="2A139573" w14:textId="77777777" w:rsidR="00A97FA3" w:rsidRPr="00F22348" w:rsidRDefault="00A97FA3" w:rsidP="00A97FA3">
      <w:pPr>
        <w:pStyle w:val="Odstavecseseznamem"/>
        <w:numPr>
          <w:ilvl w:val="0"/>
          <w:numId w:val="7"/>
        </w:numPr>
        <w:autoSpaceDE w:val="0"/>
        <w:autoSpaceDN w:val="0"/>
        <w:adjustRightInd w:val="0"/>
        <w:spacing w:before="120" w:after="120" w:line="360" w:lineRule="auto"/>
        <w:jc w:val="both"/>
        <w:rPr>
          <w:rFonts w:cs="Arial"/>
          <w:shd w:val="clear" w:color="auto" w:fill="FFFFFF"/>
        </w:rPr>
      </w:pPr>
      <w:r w:rsidRPr="00F22348">
        <w:rPr>
          <w:rFonts w:cs="Arial"/>
          <w:shd w:val="clear" w:color="auto" w:fill="FFFFFF"/>
        </w:rPr>
        <w:t>V případě nevhodné konstrukce je možné vnitřní dvouřádkový panel umístit do prostoru za řidiče. Informace na panelu musí být viditelné i pro první řady cestujících.</w:t>
      </w:r>
    </w:p>
    <w:p w14:paraId="4C59315F" w14:textId="4AF66926" w:rsidR="00CB317F" w:rsidRPr="007B6ABE" w:rsidRDefault="00CB317F" w:rsidP="00A97FA3">
      <w:pPr>
        <w:pStyle w:val="Odstavecseseznamem"/>
        <w:numPr>
          <w:ilvl w:val="0"/>
          <w:numId w:val="7"/>
        </w:numPr>
        <w:autoSpaceDE w:val="0"/>
        <w:autoSpaceDN w:val="0"/>
        <w:adjustRightInd w:val="0"/>
        <w:spacing w:before="120" w:after="120" w:line="360" w:lineRule="auto"/>
        <w:jc w:val="both"/>
        <w:rPr>
          <w:rFonts w:cs="Arial"/>
          <w:shd w:val="clear" w:color="auto" w:fill="FFFFFF"/>
        </w:rPr>
      </w:pPr>
      <w:r w:rsidRPr="007B6ABE">
        <w:rPr>
          <w:rFonts w:cs="Arial"/>
          <w:shd w:val="clear" w:color="auto" w:fill="FFFFFF"/>
        </w:rPr>
        <w:t xml:space="preserve">Barva zobrazovaných </w:t>
      </w:r>
      <w:proofErr w:type="gramStart"/>
      <w:r w:rsidRPr="007B6ABE">
        <w:rPr>
          <w:rFonts w:cs="Arial"/>
          <w:shd w:val="clear" w:color="auto" w:fill="FFFFFF"/>
        </w:rPr>
        <w:t>znaků - červená</w:t>
      </w:r>
      <w:proofErr w:type="gramEnd"/>
      <w:r w:rsidRPr="007B6ABE">
        <w:rPr>
          <w:rFonts w:cs="Arial"/>
          <w:shd w:val="clear" w:color="auto" w:fill="FFFFFF"/>
        </w:rPr>
        <w:t xml:space="preserve"> nebo oranžová</w:t>
      </w:r>
    </w:p>
    <w:p w14:paraId="6A2CC65F" w14:textId="6567E084" w:rsidR="00D6493F" w:rsidRPr="007B6ABE" w:rsidRDefault="00D6493F" w:rsidP="00A97FA3">
      <w:pPr>
        <w:pStyle w:val="Odstavecseseznamem"/>
        <w:numPr>
          <w:ilvl w:val="0"/>
          <w:numId w:val="7"/>
        </w:numPr>
        <w:autoSpaceDE w:val="0"/>
        <w:autoSpaceDN w:val="0"/>
        <w:adjustRightInd w:val="0"/>
        <w:spacing w:before="120" w:after="120" w:line="360" w:lineRule="auto"/>
        <w:jc w:val="both"/>
        <w:rPr>
          <w:rFonts w:cs="Arial"/>
          <w:shd w:val="clear" w:color="auto" w:fill="FFFFFF"/>
        </w:rPr>
      </w:pPr>
      <w:r w:rsidRPr="007B6ABE">
        <w:rPr>
          <w:rFonts w:cs="Arial"/>
          <w:shd w:val="clear" w:color="auto" w:fill="FFFFFF"/>
        </w:rPr>
        <w:t>Další ukáz</w:t>
      </w:r>
      <w:r w:rsidR="00CC5181" w:rsidRPr="007B6ABE">
        <w:rPr>
          <w:rFonts w:cs="Arial"/>
          <w:shd w:val="clear" w:color="auto" w:fill="FFFFFF"/>
        </w:rPr>
        <w:t>ky zobrazení jsou v příloze č. 1</w:t>
      </w:r>
      <w:r w:rsidRPr="007B6ABE">
        <w:rPr>
          <w:rFonts w:cs="Arial"/>
          <w:shd w:val="clear" w:color="auto" w:fill="FFFFFF"/>
        </w:rPr>
        <w:t xml:space="preserve"> Grafického manuálu Veřejné dopravy Vysočiny</w:t>
      </w:r>
      <w:r w:rsidR="00CC5181" w:rsidRPr="007B6ABE">
        <w:rPr>
          <w:rStyle w:val="Znakapoznpodarou"/>
          <w:rFonts w:cs="Arial"/>
          <w:shd w:val="clear" w:color="auto" w:fill="FFFFFF"/>
        </w:rPr>
        <w:footnoteReference w:id="5"/>
      </w:r>
    </w:p>
    <w:p w14:paraId="14C7E620" w14:textId="5540CF5E" w:rsidR="00A97FA3" w:rsidRPr="00456A0D" w:rsidRDefault="00A97FA3" w:rsidP="00A97FA3">
      <w:pPr>
        <w:spacing w:before="120" w:after="120" w:line="360" w:lineRule="auto"/>
        <w:ind w:firstLine="284"/>
        <w:rPr>
          <w:rFonts w:ascii="Arial" w:hAnsi="Arial" w:cs="Arial"/>
          <w:shd w:val="clear" w:color="auto" w:fill="FFFFFF"/>
        </w:rPr>
      </w:pPr>
      <w:r w:rsidRPr="007B6ABE">
        <w:rPr>
          <w:rFonts w:ascii="Arial" w:hAnsi="Arial" w:cs="Arial"/>
          <w:shd w:val="clear" w:color="auto" w:fill="FFFFFF"/>
        </w:rPr>
        <w:t xml:space="preserve">Na všech panelech je vyloučeno promítat jakoukoliv reklamu, kromě reklamy na produkty VDV. </w:t>
      </w:r>
      <w:bookmarkStart w:id="33" w:name="_Hlk61336975"/>
      <w:r w:rsidR="007C314E">
        <w:rPr>
          <w:rFonts w:ascii="Arial" w:hAnsi="Arial" w:cs="Arial"/>
          <w:shd w:val="clear" w:color="auto" w:fill="FFFFFF"/>
        </w:rPr>
        <w:t xml:space="preserve">Po písemném odsouhlasení Objednatele je dopravce oprávněn promítat reklamní sdělení dopravce týkající se personálních záležitostí dopravce. </w:t>
      </w:r>
      <w:r w:rsidR="00C71A9F" w:rsidRPr="007B6ABE">
        <w:rPr>
          <w:rFonts w:ascii="Arial" w:hAnsi="Arial" w:cs="Arial"/>
          <w:shd w:val="clear" w:color="auto" w:fill="FFFFFF"/>
        </w:rPr>
        <w:t>Na vyžádání objednatele prostřednictvím</w:t>
      </w:r>
      <w:r w:rsidR="00C71A9F" w:rsidRPr="00C71A9F">
        <w:rPr>
          <w:rFonts w:ascii="Arial" w:hAnsi="Arial" w:cs="Arial"/>
          <w:shd w:val="clear" w:color="auto" w:fill="FFFFFF"/>
        </w:rPr>
        <w:t xml:space="preserve"> Krajského úřadu Kraje Vysočina, odboru dopravy a silničního hospodářství zajistí zveřejnění informací o aktivitách Kraje Vysočina.</w:t>
      </w:r>
      <w:bookmarkEnd w:id="33"/>
      <w:r w:rsidR="00C71A9F">
        <w:rPr>
          <w:rFonts w:ascii="Arial" w:hAnsi="Arial" w:cs="Arial"/>
          <w:shd w:val="clear" w:color="auto" w:fill="FFFFFF"/>
        </w:rPr>
        <w:t xml:space="preserve"> </w:t>
      </w:r>
      <w:r w:rsidRPr="00456A0D">
        <w:rPr>
          <w:rFonts w:ascii="Arial" w:hAnsi="Arial" w:cs="Arial"/>
          <w:shd w:val="clear" w:color="auto" w:fill="FFFFFF"/>
        </w:rPr>
        <w:t>Vnitřní elektronické informační panely musí být možné ovládat v textovém režimu po sběrnici Ethernet, IBIS nebo RS-485.</w:t>
      </w:r>
    </w:p>
    <w:p w14:paraId="7CE893DB" w14:textId="77777777" w:rsidR="00C54FA2" w:rsidRPr="00456A0D" w:rsidRDefault="00C54FA2" w:rsidP="00C54FA2">
      <w:pPr>
        <w:rPr>
          <w:rFonts w:ascii="Arial" w:hAnsi="Arial" w:cs="Arial"/>
          <w:shd w:val="clear" w:color="auto" w:fill="FFFFFF"/>
        </w:rPr>
      </w:pPr>
    </w:p>
    <w:p w14:paraId="017D41D5" w14:textId="77777777" w:rsidR="00C54FA2" w:rsidRPr="0018180D" w:rsidRDefault="00C54FA2" w:rsidP="0018180D">
      <w:pPr>
        <w:pStyle w:val="Nadpis3"/>
        <w:rPr>
          <w:rFonts w:ascii="Arial" w:hAnsi="Arial" w:cs="Arial"/>
          <w:color w:val="auto"/>
        </w:rPr>
      </w:pPr>
      <w:bookmarkStart w:id="34" w:name="_Toc6386401"/>
      <w:r w:rsidRPr="0018180D">
        <w:rPr>
          <w:rFonts w:ascii="Arial" w:hAnsi="Arial" w:cs="Arial"/>
          <w:color w:val="auto"/>
        </w:rPr>
        <w:t>Elektronický akustický informační systém</w:t>
      </w:r>
      <w:bookmarkEnd w:id="34"/>
      <w:r w:rsidRPr="0018180D">
        <w:rPr>
          <w:rFonts w:ascii="Arial" w:hAnsi="Arial" w:cs="Arial"/>
          <w:color w:val="auto"/>
        </w:rPr>
        <w:t xml:space="preserve"> </w:t>
      </w:r>
    </w:p>
    <w:p w14:paraId="3D5332DD" w14:textId="7285195A" w:rsidR="00C54FA2" w:rsidRPr="00456A0D" w:rsidRDefault="00C54FA2" w:rsidP="00C54FA2">
      <w:pPr>
        <w:spacing w:before="120" w:after="120" w:line="360" w:lineRule="auto"/>
        <w:ind w:firstLine="284"/>
        <w:rPr>
          <w:rFonts w:ascii="Arial" w:hAnsi="Arial" w:cs="Arial"/>
          <w:shd w:val="clear" w:color="auto" w:fill="FFFFFF"/>
        </w:rPr>
      </w:pPr>
      <w:r w:rsidRPr="00456A0D">
        <w:rPr>
          <w:rFonts w:ascii="Arial" w:hAnsi="Arial" w:cs="Arial"/>
          <w:shd w:val="clear" w:color="auto" w:fill="FFFFFF"/>
        </w:rPr>
        <w:t xml:space="preserve">Všechna </w:t>
      </w:r>
      <w:r w:rsidR="00F952DC">
        <w:rPr>
          <w:rFonts w:ascii="Arial" w:hAnsi="Arial" w:cs="Arial"/>
          <w:shd w:val="clear" w:color="auto" w:fill="FFFFFF"/>
        </w:rPr>
        <w:t xml:space="preserve">nová </w:t>
      </w:r>
      <w:r w:rsidRPr="00456A0D">
        <w:rPr>
          <w:rFonts w:ascii="Arial" w:hAnsi="Arial" w:cs="Arial"/>
          <w:shd w:val="clear" w:color="auto" w:fill="FFFFFF"/>
        </w:rPr>
        <w:t>vozidla vstupující do systému VDV k datu zahájení plnění vyplývajícího z</w:t>
      </w:r>
      <w:r w:rsidR="00245D1E">
        <w:rPr>
          <w:rFonts w:ascii="Arial" w:hAnsi="Arial" w:cs="Arial"/>
          <w:shd w:val="clear" w:color="auto" w:fill="FFFFFF"/>
        </w:rPr>
        <w:t>e</w:t>
      </w:r>
      <w:r w:rsidRPr="00456A0D">
        <w:rPr>
          <w:rFonts w:ascii="Arial" w:hAnsi="Arial" w:cs="Arial"/>
          <w:shd w:val="clear" w:color="auto" w:fill="FFFFFF"/>
        </w:rPr>
        <w:t> </w:t>
      </w:r>
      <w:r w:rsidR="00245D1E">
        <w:rPr>
          <w:rFonts w:ascii="Arial" w:hAnsi="Arial" w:cs="Arial"/>
          <w:shd w:val="clear" w:color="auto" w:fill="FFFFFF"/>
        </w:rPr>
        <w:t>s</w:t>
      </w:r>
      <w:r w:rsidRPr="00456A0D">
        <w:rPr>
          <w:rFonts w:ascii="Arial" w:hAnsi="Arial" w:cs="Arial"/>
          <w:shd w:val="clear" w:color="auto" w:fill="FFFFFF"/>
        </w:rPr>
        <w:t>mlouvy o veřejných službách v přepravě cestujících v dané provozní oblasti a všechna vozidla pořizovaná v průběhu jejího plnění musí být vybavena funkčním elektronickým akustickým informačním systémem určeným pro hlášení zastávek a dalších dopravních informací cestujícím</w:t>
      </w:r>
      <w:r w:rsidR="007C314E">
        <w:rPr>
          <w:rFonts w:ascii="Arial" w:hAnsi="Arial" w:cs="Arial"/>
          <w:shd w:val="clear" w:color="auto" w:fill="FFFFFF"/>
        </w:rPr>
        <w:t xml:space="preserve"> pomocí palubního počítače</w:t>
      </w:r>
      <w:r w:rsidR="007C314E" w:rsidRPr="00456A0D">
        <w:rPr>
          <w:rFonts w:ascii="Arial" w:hAnsi="Arial" w:cs="Arial"/>
          <w:shd w:val="clear" w:color="auto" w:fill="FFFFFF"/>
        </w:rPr>
        <w:t xml:space="preserve">. </w:t>
      </w:r>
      <w:r w:rsidR="007C314E">
        <w:rPr>
          <w:rFonts w:ascii="Arial" w:hAnsi="Arial" w:cs="Arial"/>
          <w:shd w:val="clear" w:color="auto" w:fill="FFFFFF"/>
        </w:rPr>
        <w:t>Zvuky použité v hlášení jsou jednotné pro všechny spoje VDV. Přesný obsah hlášení stanovuje Objednatel.</w:t>
      </w:r>
      <w:r w:rsidRPr="00456A0D">
        <w:rPr>
          <w:rFonts w:ascii="Arial" w:hAnsi="Arial" w:cs="Arial"/>
          <w:shd w:val="clear" w:color="auto" w:fill="FFFFFF"/>
        </w:rPr>
        <w:t xml:space="preserve"> Součástí elektronického akustického informačního systému je i informační systém pro nevidomé – vybavení vozidla přijímačem signálu z osobní vysílačky nevidomého a automatického nahlášení čísla linky a směru jízdy</w:t>
      </w:r>
      <w:r w:rsidR="007C314E">
        <w:rPr>
          <w:rFonts w:ascii="Arial" w:hAnsi="Arial" w:cs="Arial"/>
          <w:shd w:val="clear" w:color="auto" w:fill="FFFFFF"/>
        </w:rPr>
        <w:t xml:space="preserve"> a případně dalších dopravních informací</w:t>
      </w:r>
      <w:r w:rsidR="007C314E" w:rsidRPr="00456A0D">
        <w:rPr>
          <w:rFonts w:ascii="Arial" w:hAnsi="Arial" w:cs="Arial"/>
          <w:shd w:val="clear" w:color="auto" w:fill="FFFFFF"/>
        </w:rPr>
        <w:t>.</w:t>
      </w:r>
      <w:r w:rsidR="007C314E">
        <w:rPr>
          <w:rFonts w:ascii="Arial" w:hAnsi="Arial" w:cs="Arial"/>
          <w:shd w:val="clear" w:color="auto" w:fill="FFFFFF"/>
        </w:rPr>
        <w:t xml:space="preserve"> Přesný obsah hlášení stanovuje Objednatel</w:t>
      </w:r>
      <w:r w:rsidRPr="00456A0D">
        <w:rPr>
          <w:rFonts w:ascii="Arial" w:hAnsi="Arial" w:cs="Arial"/>
          <w:shd w:val="clear" w:color="auto" w:fill="FFFFFF"/>
        </w:rPr>
        <w:t>.</w:t>
      </w:r>
    </w:p>
    <w:p w14:paraId="3BD321C0" w14:textId="77777777" w:rsidR="00C54FA2" w:rsidRPr="00456A0D" w:rsidRDefault="00C54FA2" w:rsidP="00C54FA2">
      <w:pPr>
        <w:spacing w:before="120" w:after="120" w:line="360" w:lineRule="auto"/>
        <w:rPr>
          <w:rFonts w:ascii="Arial" w:hAnsi="Arial" w:cs="Arial"/>
          <w:shd w:val="clear" w:color="auto" w:fill="FFFFFF"/>
        </w:rPr>
      </w:pPr>
    </w:p>
    <w:p w14:paraId="2DC2A369" w14:textId="77777777" w:rsidR="00C54FA2" w:rsidRPr="0099084D" w:rsidRDefault="00C54FA2" w:rsidP="00C54FA2">
      <w:pPr>
        <w:spacing w:before="120" w:after="120" w:line="360" w:lineRule="auto"/>
        <w:rPr>
          <w:rFonts w:ascii="Arial" w:hAnsi="Arial" w:cs="Arial"/>
          <w:b/>
          <w:shd w:val="clear" w:color="auto" w:fill="FFFFFF"/>
        </w:rPr>
      </w:pPr>
      <w:r w:rsidRPr="0099084D">
        <w:rPr>
          <w:rFonts w:ascii="Arial" w:hAnsi="Arial" w:cs="Arial"/>
          <w:b/>
          <w:shd w:val="clear" w:color="auto" w:fill="FFFFFF"/>
        </w:rPr>
        <w:t>Hlášení zastávek:</w:t>
      </w:r>
    </w:p>
    <w:p w14:paraId="1F03B2C3" w14:textId="77777777" w:rsidR="00C54FA2" w:rsidRPr="00456A0D" w:rsidRDefault="00C54FA2" w:rsidP="00C54FA2">
      <w:pPr>
        <w:spacing w:before="120" w:after="120" w:line="360" w:lineRule="auto"/>
        <w:ind w:firstLine="284"/>
        <w:rPr>
          <w:rFonts w:ascii="Arial" w:hAnsi="Arial" w:cs="Arial"/>
          <w:shd w:val="clear" w:color="auto" w:fill="FFFFFF"/>
        </w:rPr>
      </w:pPr>
      <w:r w:rsidRPr="00456A0D">
        <w:rPr>
          <w:rFonts w:ascii="Arial" w:hAnsi="Arial" w:cs="Arial"/>
          <w:shd w:val="clear" w:color="auto" w:fill="FFFFFF"/>
        </w:rPr>
        <w:t>Ve vozidle proběhne pomocí akustického IS hlášení informace o:</w:t>
      </w:r>
    </w:p>
    <w:p w14:paraId="6BED9E7B" w14:textId="1E33B325" w:rsidR="00C54FA2" w:rsidRPr="00F22348" w:rsidRDefault="00C54FA2" w:rsidP="008A2FB1">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Aktuální zastávce, do které vozidlo přijíždí</w:t>
      </w:r>
      <w:r w:rsidR="008A2FB1" w:rsidRPr="00456A0D">
        <w:rPr>
          <w:rFonts w:cs="Arial"/>
          <w:shd w:val="clear" w:color="auto" w:fill="FFFFFF"/>
        </w:rPr>
        <w:t xml:space="preserve"> </w:t>
      </w:r>
      <w:r w:rsidR="008A2FB1" w:rsidRPr="00F22348">
        <w:rPr>
          <w:rFonts w:cs="Arial"/>
          <w:shd w:val="clear" w:color="auto" w:fill="FFFFFF"/>
        </w:rPr>
        <w:t xml:space="preserve">(například: </w:t>
      </w:r>
      <w:r w:rsidR="005D31E0" w:rsidRPr="00F22348">
        <w:rPr>
          <w:rFonts w:cs="Arial"/>
          <w:shd w:val="clear" w:color="auto" w:fill="FFFFFF"/>
        </w:rPr>
        <w:t xml:space="preserve">„Velké </w:t>
      </w:r>
      <w:proofErr w:type="spellStart"/>
      <w:proofErr w:type="gramStart"/>
      <w:r w:rsidR="005D31E0" w:rsidRPr="00F22348">
        <w:rPr>
          <w:rFonts w:cs="Arial"/>
          <w:shd w:val="clear" w:color="auto" w:fill="FFFFFF"/>
        </w:rPr>
        <w:t>Meziříčí,,</w:t>
      </w:r>
      <w:proofErr w:type="gramEnd"/>
      <w:r w:rsidR="005D31E0" w:rsidRPr="00F22348">
        <w:rPr>
          <w:rFonts w:cs="Arial"/>
          <w:shd w:val="clear" w:color="auto" w:fill="FFFFFF"/>
        </w:rPr>
        <w:t>Novosady</w:t>
      </w:r>
      <w:proofErr w:type="spellEnd"/>
      <w:r w:rsidR="008A2FB1" w:rsidRPr="00F22348">
        <w:rPr>
          <w:rFonts w:cs="Arial"/>
          <w:shd w:val="clear" w:color="auto" w:fill="FFFFFF"/>
        </w:rPr>
        <w:t>“</w:t>
      </w:r>
      <w:r w:rsidR="005D31E0" w:rsidRPr="00F22348">
        <w:rPr>
          <w:rFonts w:cs="Arial"/>
          <w:shd w:val="clear" w:color="auto" w:fill="FFFFFF"/>
        </w:rPr>
        <w:t>)</w:t>
      </w:r>
    </w:p>
    <w:p w14:paraId="15E5C501" w14:textId="6E7D55F1" w:rsidR="00C54FA2" w:rsidRPr="00F22348" w:rsidRDefault="00C54FA2" w:rsidP="005D31E0">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lastRenderedPageBreak/>
        <w:t>Následující zastávce vč. doplňkové informace</w:t>
      </w:r>
      <w:r w:rsidR="005D31E0" w:rsidRPr="00456A0D">
        <w:rPr>
          <w:rFonts w:cs="Arial"/>
          <w:shd w:val="clear" w:color="auto" w:fill="FFFFFF"/>
        </w:rPr>
        <w:t xml:space="preserve"> </w:t>
      </w:r>
      <w:r w:rsidR="005D31E0" w:rsidRPr="00F22348">
        <w:rPr>
          <w:rFonts w:cs="Arial"/>
          <w:shd w:val="clear" w:color="auto" w:fill="FFFFFF"/>
        </w:rPr>
        <w:t xml:space="preserve">(například: „Příští zastávka Velké </w:t>
      </w:r>
      <w:proofErr w:type="spellStart"/>
      <w:proofErr w:type="gramStart"/>
      <w:r w:rsidR="005D31E0" w:rsidRPr="00F22348">
        <w:rPr>
          <w:rFonts w:cs="Arial"/>
          <w:shd w:val="clear" w:color="auto" w:fill="FFFFFF"/>
        </w:rPr>
        <w:t>Meziříčí,,</w:t>
      </w:r>
      <w:proofErr w:type="gramEnd"/>
      <w:r w:rsidR="005D31E0" w:rsidRPr="00F22348">
        <w:rPr>
          <w:rFonts w:cs="Arial"/>
          <w:shd w:val="clear" w:color="auto" w:fill="FFFFFF"/>
        </w:rPr>
        <w:t>Novosady</w:t>
      </w:r>
      <w:proofErr w:type="spellEnd"/>
      <w:r w:rsidR="005D31E0" w:rsidRPr="00F22348">
        <w:rPr>
          <w:rFonts w:cs="Arial"/>
          <w:shd w:val="clear" w:color="auto" w:fill="FFFFFF"/>
        </w:rPr>
        <w:t>“)</w:t>
      </w:r>
    </w:p>
    <w:p w14:paraId="5956E786" w14:textId="5AF596D8" w:rsidR="005D31E0" w:rsidRPr="00F22348" w:rsidRDefault="005D31E0" w:rsidP="005D31E0">
      <w:pPr>
        <w:pStyle w:val="Odstavecseseznamem"/>
        <w:numPr>
          <w:ilvl w:val="0"/>
          <w:numId w:val="5"/>
        </w:numPr>
        <w:spacing w:before="120" w:after="120" w:line="360" w:lineRule="auto"/>
        <w:jc w:val="both"/>
        <w:rPr>
          <w:rFonts w:cs="Arial"/>
          <w:shd w:val="clear" w:color="auto" w:fill="FFFFFF"/>
        </w:rPr>
      </w:pPr>
      <w:r w:rsidRPr="00F22348">
        <w:rPr>
          <w:rFonts w:cs="Arial"/>
          <w:shd w:val="clear" w:color="auto" w:fill="FFFFFF"/>
        </w:rPr>
        <w:t>Konečné zastávce, do které vozidlo přijíždí</w:t>
      </w:r>
      <w:r w:rsidR="007F7E04" w:rsidRPr="00F22348">
        <w:rPr>
          <w:rFonts w:cs="Arial"/>
          <w:shd w:val="clear" w:color="auto" w:fill="FFFFFF"/>
        </w:rPr>
        <w:t xml:space="preserve"> vč. Doplňkové informace</w:t>
      </w:r>
      <w:r w:rsidRPr="00F22348">
        <w:rPr>
          <w:rFonts w:cs="Arial"/>
          <w:shd w:val="clear" w:color="auto" w:fill="FFFFFF"/>
        </w:rPr>
        <w:t xml:space="preserve"> (například: </w:t>
      </w:r>
      <w:r w:rsidR="005E112A" w:rsidRPr="00F22348">
        <w:rPr>
          <w:rFonts w:cs="Arial"/>
          <w:shd w:val="clear" w:color="auto" w:fill="FFFFFF"/>
        </w:rPr>
        <w:t>„Polná</w:t>
      </w:r>
      <w:r w:rsidR="007F7E04" w:rsidRPr="00F22348">
        <w:rPr>
          <w:rFonts w:cs="Arial"/>
          <w:shd w:val="clear" w:color="auto" w:fill="FFFFFF"/>
        </w:rPr>
        <w:t xml:space="preserve"> autobusová stanice konečná zastávka</w:t>
      </w:r>
      <w:r w:rsidR="005E112A" w:rsidRPr="00F22348">
        <w:rPr>
          <w:rFonts w:cs="Arial"/>
          <w:shd w:val="clear" w:color="auto" w:fill="FFFFFF"/>
        </w:rPr>
        <w:t>“</w:t>
      </w:r>
      <w:r w:rsidR="007F7E04" w:rsidRPr="00F22348">
        <w:rPr>
          <w:rFonts w:cs="Arial"/>
          <w:shd w:val="clear" w:color="auto" w:fill="FFFFFF"/>
        </w:rPr>
        <w:t>)</w:t>
      </w:r>
    </w:p>
    <w:p w14:paraId="2AC375A1" w14:textId="29FE7D45" w:rsidR="00C54FA2" w:rsidRPr="00F22348"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Označení zóny, ve které se nachází aktuální zastávka, resp. ve které se bude nacházet následující zastávka</w:t>
      </w:r>
      <w:r w:rsidR="007F7E04" w:rsidRPr="00456A0D">
        <w:rPr>
          <w:rFonts w:cs="Arial"/>
          <w:shd w:val="clear" w:color="auto" w:fill="FFFFFF"/>
        </w:rPr>
        <w:t>. Bude vyhlašováno při přejetí mezi zastávkami ležícím</w:t>
      </w:r>
      <w:r w:rsidR="00631F4E">
        <w:rPr>
          <w:rFonts w:cs="Arial"/>
          <w:shd w:val="clear" w:color="auto" w:fill="FFFFFF"/>
        </w:rPr>
        <w:t>i</w:t>
      </w:r>
      <w:r w:rsidR="007F7E04" w:rsidRPr="00456A0D">
        <w:rPr>
          <w:rFonts w:cs="Arial"/>
          <w:shd w:val="clear" w:color="auto" w:fill="FFFFFF"/>
        </w:rPr>
        <w:t xml:space="preserve"> i v různých zónách a u první zastávky ležící v nové zóně (například: </w:t>
      </w:r>
      <w:r w:rsidR="007F7E04" w:rsidRPr="00F22348">
        <w:rPr>
          <w:rFonts w:cs="Arial"/>
          <w:shd w:val="clear" w:color="auto" w:fill="FFFFFF"/>
        </w:rPr>
        <w:t xml:space="preserve">„Příští zastávka </w:t>
      </w:r>
      <w:r w:rsidR="00860520" w:rsidRPr="00F22348">
        <w:rPr>
          <w:rFonts w:cs="Arial"/>
          <w:shd w:val="clear" w:color="auto" w:fill="FFFFFF"/>
        </w:rPr>
        <w:t>Polná železniční stanice zóna 10</w:t>
      </w:r>
      <w:r w:rsidR="007F7E04" w:rsidRPr="00F22348">
        <w:rPr>
          <w:rFonts w:cs="Arial"/>
          <w:shd w:val="clear" w:color="auto" w:fill="FFFFFF"/>
        </w:rPr>
        <w:t>“</w:t>
      </w:r>
      <w:r w:rsidR="00860520" w:rsidRPr="00F22348">
        <w:rPr>
          <w:rFonts w:cs="Arial"/>
          <w:shd w:val="clear" w:color="auto" w:fill="FFFFFF"/>
        </w:rPr>
        <w:t>)</w:t>
      </w:r>
    </w:p>
    <w:p w14:paraId="27847928" w14:textId="77777777" w:rsidR="00C54FA2" w:rsidRPr="0099084D" w:rsidRDefault="00C54FA2" w:rsidP="00C54FA2">
      <w:pPr>
        <w:spacing w:before="120" w:after="120" w:line="360" w:lineRule="auto"/>
        <w:ind w:firstLine="284"/>
        <w:rPr>
          <w:rFonts w:ascii="Arial" w:hAnsi="Arial" w:cs="Arial"/>
          <w:b/>
          <w:shd w:val="clear" w:color="auto" w:fill="FFFFFF"/>
        </w:rPr>
      </w:pPr>
      <w:r w:rsidRPr="0099084D">
        <w:rPr>
          <w:rFonts w:ascii="Arial" w:hAnsi="Arial" w:cs="Arial"/>
          <w:b/>
          <w:shd w:val="clear" w:color="auto" w:fill="FFFFFF"/>
        </w:rPr>
        <w:t>Doplňkové informace:</w:t>
      </w:r>
    </w:p>
    <w:p w14:paraId="2028BAF1"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Charakter zastávky – například „bezbariérová zastávka“ apod.</w:t>
      </w:r>
    </w:p>
    <w:p w14:paraId="559866FF"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Návaznost na železniční linku</w:t>
      </w:r>
    </w:p>
    <w:p w14:paraId="52B42E5C" w14:textId="77777777" w:rsidR="00C54FA2" w:rsidRPr="00456A0D" w:rsidRDefault="00C54FA2" w:rsidP="00C54FA2">
      <w:pPr>
        <w:pStyle w:val="Odstavecseseznamem"/>
        <w:numPr>
          <w:ilvl w:val="0"/>
          <w:numId w:val="5"/>
        </w:numPr>
        <w:spacing w:before="120" w:after="0" w:line="360" w:lineRule="auto"/>
        <w:ind w:left="714" w:hanging="357"/>
        <w:jc w:val="both"/>
        <w:rPr>
          <w:rFonts w:cs="Arial"/>
          <w:shd w:val="clear" w:color="auto" w:fill="FFFFFF"/>
        </w:rPr>
      </w:pPr>
      <w:r w:rsidRPr="00456A0D">
        <w:rPr>
          <w:rFonts w:cs="Arial"/>
          <w:shd w:val="clear" w:color="auto" w:fill="FFFFFF"/>
        </w:rPr>
        <w:t>Návaznost na jiný spoj</w:t>
      </w:r>
    </w:p>
    <w:p w14:paraId="65636493" w14:textId="77777777" w:rsidR="00C54FA2" w:rsidRPr="00456A0D" w:rsidRDefault="00C54FA2" w:rsidP="00C54FA2">
      <w:pPr>
        <w:spacing w:after="120" w:line="360" w:lineRule="auto"/>
        <w:ind w:left="357"/>
        <w:rPr>
          <w:rFonts w:ascii="Arial" w:hAnsi="Arial" w:cs="Arial"/>
          <w:shd w:val="clear" w:color="auto" w:fill="FFFFFF"/>
        </w:rPr>
      </w:pPr>
      <w:r w:rsidRPr="00456A0D">
        <w:rPr>
          <w:rFonts w:ascii="Arial" w:hAnsi="Arial" w:cs="Arial"/>
          <w:shd w:val="clear" w:color="auto" w:fill="FFFFFF"/>
        </w:rPr>
        <w:t>Rozsah doplňkových informací upřesňuje objednatel.</w:t>
      </w:r>
    </w:p>
    <w:p w14:paraId="31163D7C" w14:textId="77777777" w:rsidR="00C54FA2" w:rsidRPr="0099084D" w:rsidRDefault="00C54FA2" w:rsidP="00C54FA2">
      <w:pPr>
        <w:spacing w:before="120" w:after="120" w:line="360" w:lineRule="auto"/>
        <w:rPr>
          <w:rFonts w:ascii="Arial" w:hAnsi="Arial" w:cs="Arial"/>
          <w:b/>
          <w:shd w:val="clear" w:color="auto" w:fill="FFFFFF"/>
        </w:rPr>
      </w:pPr>
      <w:r w:rsidRPr="0099084D">
        <w:rPr>
          <w:rFonts w:ascii="Arial" w:hAnsi="Arial" w:cs="Arial"/>
          <w:b/>
          <w:shd w:val="clear" w:color="auto" w:fill="FFFFFF"/>
        </w:rPr>
        <w:t>Požadavky na akustický informační systém jsou následující:</w:t>
      </w:r>
    </w:p>
    <w:p w14:paraId="3D418EF8" w14:textId="1F4D6F90" w:rsidR="00C54FA2" w:rsidRPr="00456A0D" w:rsidRDefault="00B70B49" w:rsidP="00C54FA2">
      <w:pPr>
        <w:pStyle w:val="Odstavecseseznamem"/>
        <w:numPr>
          <w:ilvl w:val="0"/>
          <w:numId w:val="5"/>
        </w:numPr>
        <w:spacing w:before="120" w:after="120" w:line="360" w:lineRule="auto"/>
        <w:jc w:val="both"/>
        <w:rPr>
          <w:rFonts w:cs="Arial"/>
          <w:shd w:val="clear" w:color="auto" w:fill="FFFFFF"/>
        </w:rPr>
      </w:pPr>
      <w:r>
        <w:rPr>
          <w:rFonts w:cs="Arial"/>
          <w:shd w:val="clear" w:color="auto" w:fill="FFFFFF"/>
        </w:rPr>
        <w:t>K</w:t>
      </w:r>
      <w:r w:rsidRPr="00456A0D">
        <w:rPr>
          <w:rFonts w:cs="Arial"/>
          <w:shd w:val="clear" w:color="auto" w:fill="FFFFFF"/>
        </w:rPr>
        <w:t xml:space="preserve">apacita </w:t>
      </w:r>
      <w:r w:rsidR="00C54FA2" w:rsidRPr="00456A0D">
        <w:rPr>
          <w:rFonts w:cs="Arial"/>
          <w:shd w:val="clear" w:color="auto" w:fill="FFFFFF"/>
        </w:rPr>
        <w:t xml:space="preserve">paměti </w:t>
      </w:r>
      <w:r>
        <w:t>min. 200 MB</w:t>
      </w:r>
      <w:r w:rsidRPr="00456A0D">
        <w:rPr>
          <w:rFonts w:cs="Arial"/>
          <w:shd w:val="clear" w:color="auto" w:fill="FFFFFF"/>
        </w:rPr>
        <w:t xml:space="preserve"> </w:t>
      </w:r>
      <w:r w:rsidR="00C54FA2" w:rsidRPr="00456A0D">
        <w:rPr>
          <w:rFonts w:cs="Arial"/>
          <w:shd w:val="clear" w:color="auto" w:fill="FFFFFF"/>
        </w:rPr>
        <w:t>pro nahrávky ve formátu mp2/mp3</w:t>
      </w:r>
    </w:p>
    <w:p w14:paraId="1716A087"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Možnost vkládání nahrávek při mimořádných událostech (objížďky apod.)</w:t>
      </w:r>
    </w:p>
    <w:p w14:paraId="5A192C1D"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Možnost vyhlašování kombinovaného hlášení ve více jazycích (minimálně německy a anglicky)</w:t>
      </w:r>
    </w:p>
    <w:p w14:paraId="12BE42E8" w14:textId="77777777" w:rsidR="00C54FA2" w:rsidRPr="00456A0D" w:rsidRDefault="00C54FA2" w:rsidP="00C54FA2">
      <w:pPr>
        <w:pStyle w:val="Odstavecseseznamem"/>
        <w:numPr>
          <w:ilvl w:val="1"/>
          <w:numId w:val="5"/>
        </w:numPr>
        <w:spacing w:before="120" w:after="120" w:line="360" w:lineRule="auto"/>
        <w:jc w:val="both"/>
        <w:rPr>
          <w:rFonts w:cs="Arial"/>
          <w:shd w:val="clear" w:color="auto" w:fill="FFFFFF"/>
        </w:rPr>
      </w:pPr>
      <w:r w:rsidRPr="00456A0D">
        <w:rPr>
          <w:rFonts w:cs="Arial"/>
          <w:shd w:val="clear" w:color="auto" w:fill="FFFFFF"/>
        </w:rPr>
        <w:t>Může být integrován do palubního systému</w:t>
      </w:r>
    </w:p>
    <w:p w14:paraId="0C3F84EA" w14:textId="77777777" w:rsidR="007C314E" w:rsidRPr="00456A0D" w:rsidRDefault="00C54FA2" w:rsidP="007C314E">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Denní/noční hlasitost</w:t>
      </w:r>
      <w:r w:rsidR="007C314E">
        <w:rPr>
          <w:rFonts w:cs="Arial"/>
          <w:shd w:val="clear" w:color="auto" w:fill="FFFFFF"/>
        </w:rPr>
        <w:t>, kdy úprava hlasitosti musí umožňovat nastavení doby od kdy do kdy bude nastaven noční režim a umožnit dopravci upravit hlasitost</w:t>
      </w:r>
    </w:p>
    <w:p w14:paraId="76612C4A"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 xml:space="preserve">Automatické vyhlašování zastávky na základě zjišťování polohy pomocí GPS, bez nutnosti zásahu řidiče </w:t>
      </w:r>
    </w:p>
    <w:p w14:paraId="08ECFB09"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 xml:space="preserve">Musí umožnit prioritně přímý vstup hovoru z dispečinku a on-line vstup pro sdělení informací cestujícím v případě mimořádností v dopravě, či pro hlášení zastávek řidičem. </w:t>
      </w:r>
    </w:p>
    <w:p w14:paraId="06674E55" w14:textId="1A4F7D1E" w:rsidR="00C54FA2" w:rsidRPr="00456A0D" w:rsidRDefault="00C54FA2" w:rsidP="00C54FA2">
      <w:pPr>
        <w:spacing w:before="120" w:after="120" w:line="360" w:lineRule="auto"/>
        <w:ind w:firstLine="284"/>
        <w:rPr>
          <w:rFonts w:ascii="Arial" w:hAnsi="Arial" w:cs="Arial"/>
          <w:shd w:val="clear" w:color="auto" w:fill="FFFFFF"/>
        </w:rPr>
      </w:pPr>
      <w:r w:rsidRPr="00456A0D">
        <w:rPr>
          <w:rFonts w:ascii="Arial" w:hAnsi="Arial" w:cs="Arial"/>
          <w:shd w:val="clear" w:color="auto" w:fill="FFFFFF"/>
        </w:rPr>
        <w:t>Strukturu hlášených informací a přesný obsah hlášení stanovuje po dohodě s dopravcem objednatel. Využití systému k reklamnímu hlášení podléhá schválení objednatele. Objednatel může vyžadovat na vybraných spojích nebo ve vybraném období hlášení o změnách jízdních řádů, příp. jiné důležité informace spjaté s VDV.</w:t>
      </w:r>
    </w:p>
    <w:p w14:paraId="1C8914BC" w14:textId="77777777" w:rsidR="00267E3D" w:rsidRPr="00515B7C" w:rsidRDefault="00267E3D" w:rsidP="00515B7C">
      <w:pPr>
        <w:pStyle w:val="Nadpis3"/>
        <w:rPr>
          <w:rFonts w:ascii="Arial" w:hAnsi="Arial" w:cs="Arial"/>
          <w:color w:val="auto"/>
        </w:rPr>
      </w:pPr>
      <w:bookmarkStart w:id="35" w:name="_Toc6386402"/>
      <w:r w:rsidRPr="00515B7C">
        <w:rPr>
          <w:rFonts w:ascii="Arial" w:hAnsi="Arial" w:cs="Arial"/>
          <w:color w:val="auto"/>
        </w:rPr>
        <w:t>Signalizační zařízení uvnitř vozidla</w:t>
      </w:r>
      <w:bookmarkEnd w:id="35"/>
    </w:p>
    <w:p w14:paraId="51ED27AB" w14:textId="3D28132B" w:rsidR="00267E3D" w:rsidRPr="00456A0D" w:rsidRDefault="00267E3D" w:rsidP="00267E3D">
      <w:pPr>
        <w:spacing w:before="120" w:after="120" w:line="360" w:lineRule="auto"/>
        <w:ind w:firstLine="284"/>
        <w:rPr>
          <w:rFonts w:ascii="Arial" w:hAnsi="Arial" w:cs="Arial"/>
        </w:rPr>
      </w:pPr>
      <w:r w:rsidRPr="00456A0D">
        <w:rPr>
          <w:rFonts w:ascii="Arial" w:hAnsi="Arial" w:cs="Arial"/>
        </w:rPr>
        <w:t>V</w:t>
      </w:r>
      <w:r w:rsidR="00E0616A">
        <w:rPr>
          <w:rFonts w:ascii="Arial" w:hAnsi="Arial" w:cs="Arial"/>
        </w:rPr>
        <w:t xml:space="preserve"> každém novém</w:t>
      </w:r>
      <w:r w:rsidRPr="00456A0D">
        <w:rPr>
          <w:rFonts w:ascii="Arial" w:hAnsi="Arial" w:cs="Arial"/>
        </w:rPr>
        <w:t xml:space="preserve"> vozidle musí být </w:t>
      </w:r>
      <w:r w:rsidRPr="00456A0D">
        <w:rPr>
          <w:rFonts w:ascii="Arial" w:hAnsi="Arial" w:cs="Arial"/>
          <w:shd w:val="clear" w:color="auto" w:fill="FFFFFF"/>
        </w:rPr>
        <w:t>umístěno</w:t>
      </w:r>
      <w:r w:rsidRPr="00456A0D">
        <w:rPr>
          <w:rFonts w:ascii="Arial" w:hAnsi="Arial" w:cs="Arial"/>
        </w:rPr>
        <w:t xml:space="preserve"> elektronické signalizační zařízení, kterým cestující může v případě potřeby upozornit na:</w:t>
      </w:r>
    </w:p>
    <w:p w14:paraId="1217ADE1"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Výstup s kočárkem, nebo invalidním vozíkem</w:t>
      </w:r>
    </w:p>
    <w:p w14:paraId="317653A7"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lastRenderedPageBreak/>
        <w:t>Výstup osoby se sníženou schopností pohybu a orientace</w:t>
      </w:r>
    </w:p>
    <w:p w14:paraId="2373E903"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Jiné nebezpečí</w:t>
      </w:r>
    </w:p>
    <w:p w14:paraId="30BEEC89" w14:textId="77777777" w:rsidR="00267E3D" w:rsidRPr="00456A0D" w:rsidRDefault="00267E3D" w:rsidP="00267E3D">
      <w:pPr>
        <w:spacing w:before="120" w:after="120" w:line="360" w:lineRule="auto"/>
        <w:ind w:firstLine="284"/>
        <w:rPr>
          <w:rFonts w:ascii="Arial" w:hAnsi="Arial" w:cs="Arial"/>
        </w:rPr>
      </w:pPr>
      <w:r w:rsidRPr="00456A0D">
        <w:rPr>
          <w:rFonts w:ascii="Arial" w:hAnsi="Arial" w:cs="Arial"/>
        </w:rPr>
        <w:t xml:space="preserve">Signalizační tlačítka pro výstup osob se sníženou schopností pohybu a orientace, či výstup s kočárkem nebo invalidním vozíkem musí být umístěna v blízkosti sedadel vyhrazených pro osoby se sníženou schopností pohybu a orientace a místa pro invalidní vozík nebo kočárek, a to max. ve výši do 140 cm od podlahy. </w:t>
      </w:r>
    </w:p>
    <w:p w14:paraId="27851272" w14:textId="77777777" w:rsidR="00267E3D" w:rsidRPr="00515B7C" w:rsidRDefault="00267E3D" w:rsidP="00515B7C">
      <w:pPr>
        <w:pStyle w:val="Nadpis2"/>
        <w:rPr>
          <w:rFonts w:ascii="Arial" w:hAnsi="Arial" w:cs="Arial"/>
          <w:color w:val="auto"/>
        </w:rPr>
      </w:pPr>
      <w:bookmarkStart w:id="36" w:name="_Ref531858982"/>
      <w:bookmarkStart w:id="37" w:name="_Toc6386403"/>
      <w:r w:rsidRPr="00515B7C">
        <w:rPr>
          <w:rFonts w:ascii="Arial" w:hAnsi="Arial" w:cs="Arial"/>
          <w:color w:val="auto"/>
        </w:rPr>
        <w:t>Informační vitríny a informační materiály ve vozidle</w:t>
      </w:r>
      <w:bookmarkEnd w:id="36"/>
      <w:bookmarkEnd w:id="37"/>
    </w:p>
    <w:p w14:paraId="37216E9D" w14:textId="54940E31" w:rsidR="00267E3D" w:rsidRPr="00456A0D" w:rsidRDefault="00267E3D" w:rsidP="00267E3D">
      <w:pPr>
        <w:spacing w:before="120" w:after="120" w:line="360" w:lineRule="auto"/>
        <w:ind w:firstLine="284"/>
        <w:rPr>
          <w:rFonts w:ascii="Arial" w:hAnsi="Arial" w:cs="Arial"/>
        </w:rPr>
      </w:pPr>
      <w:r w:rsidRPr="00456A0D">
        <w:rPr>
          <w:rFonts w:ascii="Arial" w:hAnsi="Arial" w:cs="Arial"/>
        </w:rPr>
        <w:t xml:space="preserve">Každé </w:t>
      </w:r>
      <w:r w:rsidR="00E0616A">
        <w:rPr>
          <w:rFonts w:ascii="Arial" w:hAnsi="Arial" w:cs="Arial"/>
        </w:rPr>
        <w:t xml:space="preserve">nové </w:t>
      </w:r>
      <w:r w:rsidRPr="00456A0D">
        <w:rPr>
          <w:rFonts w:ascii="Arial" w:hAnsi="Arial" w:cs="Arial"/>
        </w:rPr>
        <w:t xml:space="preserve">vozidlo bude vybaveno alespoň jednou informační vitrínou pro sadu informačních materiálů umožňující umístění alespoň 2 listů ve formátu A3 na šířku. </w:t>
      </w:r>
    </w:p>
    <w:p w14:paraId="4DD9FD5E" w14:textId="5D3FC3E3" w:rsidR="00267E3D" w:rsidRPr="00456A0D" w:rsidRDefault="003A5B85" w:rsidP="00267E3D">
      <w:pPr>
        <w:spacing w:before="120" w:after="120" w:line="360" w:lineRule="auto"/>
        <w:ind w:firstLine="284"/>
        <w:rPr>
          <w:rFonts w:ascii="Arial" w:hAnsi="Arial" w:cs="Arial"/>
        </w:rPr>
      </w:pPr>
      <w:r>
        <w:rPr>
          <w:rFonts w:ascii="Arial" w:hAnsi="Arial" w:cs="Arial"/>
        </w:rPr>
        <w:t>P</w:t>
      </w:r>
      <w:r w:rsidR="00E34CA4">
        <w:rPr>
          <w:rFonts w:ascii="Arial" w:hAnsi="Arial" w:cs="Arial"/>
        </w:rPr>
        <w:t>okud tato vitrína nebude dostačovat,</w:t>
      </w:r>
      <w:r w:rsidR="00267E3D" w:rsidRPr="00456A0D">
        <w:rPr>
          <w:rFonts w:ascii="Arial" w:hAnsi="Arial" w:cs="Arial"/>
        </w:rPr>
        <w:t xml:space="preserve"> musí</w:t>
      </w:r>
      <w:r>
        <w:rPr>
          <w:rFonts w:ascii="Arial" w:hAnsi="Arial" w:cs="Arial"/>
        </w:rPr>
        <w:t xml:space="preserve"> dopravce</w:t>
      </w:r>
      <w:r w:rsidR="00267E3D" w:rsidRPr="00456A0D">
        <w:rPr>
          <w:rFonts w:ascii="Arial" w:hAnsi="Arial" w:cs="Arial"/>
        </w:rPr>
        <w:t xml:space="preserve"> umožnit umístění alespoň 2 (dalších) listů ve formátu A3 na šířku v informačních vitrínách, případně na jiných vhodných plochách. Tato sada obsahuje:</w:t>
      </w:r>
    </w:p>
    <w:p w14:paraId="3ED9D577"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Aktuální informace o změnách v dopravě, jako např. změny jízdních řádů, uzavírky, výluky</w:t>
      </w:r>
    </w:p>
    <w:p w14:paraId="45DF19A9"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Výňatek ze sítě linek VDV</w:t>
      </w:r>
    </w:p>
    <w:p w14:paraId="1AE843A9"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Informace o tarifních nabídkách VDV</w:t>
      </w:r>
    </w:p>
    <w:p w14:paraId="5B786703"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Další dohodnuté materiály propagující veřejnou dopravu, VDV, případně další akce Kraje Vysočina</w:t>
      </w:r>
    </w:p>
    <w:p w14:paraId="3514B5E8"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Případná komerční sdělení, která dodá objednatel</w:t>
      </w:r>
    </w:p>
    <w:p w14:paraId="76935A9F" w14:textId="77777777" w:rsidR="00267E3D" w:rsidRPr="00456A0D" w:rsidRDefault="00267E3D" w:rsidP="00267E3D">
      <w:pPr>
        <w:spacing w:before="120" w:after="120" w:line="360" w:lineRule="auto"/>
        <w:ind w:firstLine="284"/>
        <w:rPr>
          <w:rFonts w:ascii="Arial" w:hAnsi="Arial" w:cs="Arial"/>
        </w:rPr>
      </w:pPr>
      <w:r w:rsidRPr="00456A0D">
        <w:rPr>
          <w:rFonts w:ascii="Arial" w:hAnsi="Arial" w:cs="Arial"/>
        </w:rPr>
        <w:t>Dopravce zajistí, aby tato sada informací byla vždy aktuální.</w:t>
      </w:r>
    </w:p>
    <w:p w14:paraId="0E0881B2" w14:textId="77777777" w:rsidR="00267E3D" w:rsidRPr="00456A0D" w:rsidRDefault="00267E3D" w:rsidP="00267E3D">
      <w:pPr>
        <w:spacing w:before="120" w:after="120" w:line="360" w:lineRule="auto"/>
        <w:ind w:firstLine="284"/>
        <w:rPr>
          <w:rFonts w:ascii="Arial" w:hAnsi="Arial" w:cs="Arial"/>
        </w:rPr>
      </w:pPr>
      <w:r w:rsidRPr="00456A0D">
        <w:rPr>
          <w:rFonts w:ascii="Arial" w:hAnsi="Arial" w:cs="Arial"/>
        </w:rPr>
        <w:t xml:space="preserve">Dopravce je oprávněn zveřejňovat vlastní komerční sdělení pouze se souhlasem objednatele. </w:t>
      </w:r>
    </w:p>
    <w:p w14:paraId="768D7168" w14:textId="77777777" w:rsidR="00267E3D" w:rsidRPr="00515B7C" w:rsidRDefault="00267E3D" w:rsidP="00515B7C">
      <w:pPr>
        <w:pStyle w:val="Nadpis2"/>
        <w:rPr>
          <w:rFonts w:ascii="Arial" w:hAnsi="Arial" w:cs="Arial"/>
          <w:color w:val="auto"/>
        </w:rPr>
      </w:pPr>
      <w:bookmarkStart w:id="38" w:name="_Toc6386404"/>
      <w:r w:rsidRPr="00515B7C">
        <w:rPr>
          <w:rFonts w:ascii="Arial" w:hAnsi="Arial" w:cs="Arial"/>
          <w:color w:val="auto"/>
        </w:rPr>
        <w:t>Vnější vzhled vozidel</w:t>
      </w:r>
      <w:bookmarkEnd w:id="38"/>
    </w:p>
    <w:p w14:paraId="2B449499" w14:textId="73517933" w:rsidR="00267E3D" w:rsidRDefault="00267E3D" w:rsidP="00267E3D">
      <w:pPr>
        <w:spacing w:before="120" w:after="120" w:line="360" w:lineRule="auto"/>
        <w:ind w:firstLine="284"/>
        <w:rPr>
          <w:rFonts w:ascii="Arial" w:eastAsia="Calibri" w:hAnsi="Arial" w:cs="Arial"/>
          <w:lang w:eastAsia="cs-CZ"/>
        </w:rPr>
      </w:pPr>
      <w:r w:rsidRPr="00456A0D">
        <w:rPr>
          <w:rFonts w:ascii="Arial" w:eastAsia="Calibri" w:hAnsi="Arial" w:cs="Arial"/>
          <w:lang w:eastAsia="cs-CZ"/>
        </w:rPr>
        <w:t xml:space="preserve">Vnější vzhled vozidel zajišťujících plnění </w:t>
      </w:r>
      <w:r w:rsidR="00245D1E">
        <w:rPr>
          <w:rFonts w:ascii="Arial" w:eastAsia="Calibri" w:hAnsi="Arial" w:cs="Arial"/>
          <w:lang w:eastAsia="cs-CZ"/>
        </w:rPr>
        <w:t>s</w:t>
      </w:r>
      <w:r w:rsidR="00245D1E" w:rsidRPr="00456A0D">
        <w:rPr>
          <w:rFonts w:ascii="Arial" w:eastAsia="Calibri" w:hAnsi="Arial" w:cs="Arial"/>
          <w:lang w:eastAsia="cs-CZ"/>
        </w:rPr>
        <w:t xml:space="preserve">mlouvy </w:t>
      </w:r>
      <w:r w:rsidRPr="00456A0D">
        <w:rPr>
          <w:rFonts w:ascii="Arial" w:eastAsia="Calibri" w:hAnsi="Arial" w:cs="Arial"/>
          <w:lang w:eastAsia="cs-CZ"/>
        </w:rPr>
        <w:t>musí být zabezpečen následujícími způsoby:</w:t>
      </w:r>
    </w:p>
    <w:p w14:paraId="05CF588D" w14:textId="77777777" w:rsidR="00571280" w:rsidRPr="00456A0D" w:rsidRDefault="00571280" w:rsidP="00267E3D">
      <w:pPr>
        <w:spacing w:before="120" w:after="120" w:line="360" w:lineRule="auto"/>
        <w:ind w:firstLine="284"/>
        <w:rPr>
          <w:rFonts w:ascii="Arial" w:eastAsia="Calibri" w:hAnsi="Arial" w:cs="Arial"/>
          <w:lang w:eastAsia="cs-CZ"/>
        </w:rPr>
      </w:pPr>
    </w:p>
    <w:p w14:paraId="4C440599" w14:textId="7852BA92" w:rsidR="00267E3D" w:rsidRPr="00456A0D" w:rsidRDefault="00267E3D" w:rsidP="00430D56">
      <w:pPr>
        <w:pStyle w:val="Odstavecseseznamem"/>
        <w:spacing w:before="120" w:after="120" w:line="360" w:lineRule="auto"/>
        <w:jc w:val="both"/>
        <w:rPr>
          <w:rFonts w:eastAsia="Calibri" w:cs="Arial"/>
          <w:b/>
          <w:lang w:eastAsia="cs-CZ"/>
        </w:rPr>
      </w:pPr>
      <w:r w:rsidRPr="00456A0D">
        <w:rPr>
          <w:rFonts w:eastAsia="Calibri" w:cs="Arial"/>
          <w:b/>
          <w:lang w:eastAsia="cs-CZ"/>
        </w:rPr>
        <w:t>Nová vozidla</w:t>
      </w:r>
      <w:r w:rsidR="00E0616A">
        <w:rPr>
          <w:rFonts w:eastAsia="Calibri" w:cs="Arial"/>
          <w:b/>
          <w:lang w:eastAsia="cs-CZ"/>
        </w:rPr>
        <w:t xml:space="preserve"> i starší vozidla</w:t>
      </w:r>
    </w:p>
    <w:p w14:paraId="52865DD9" w14:textId="1155CB76" w:rsidR="00267E3D" w:rsidRPr="00456A0D" w:rsidRDefault="00267E3D" w:rsidP="00267E3D">
      <w:pPr>
        <w:numPr>
          <w:ilvl w:val="0"/>
          <w:numId w:val="2"/>
        </w:numPr>
        <w:tabs>
          <w:tab w:val="num" w:pos="797"/>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Základní prvky označení vnějších ploch vozidel a jejich barevné provedení musí být provedeno v souladu s Grafickým manuálem Veřejné dopravy Vysočiny</w:t>
      </w:r>
      <w:r w:rsidR="003A5B85">
        <w:rPr>
          <w:rFonts w:ascii="Arial" w:eastAsia="Calibri" w:hAnsi="Arial" w:cs="Arial"/>
          <w:bCs/>
        </w:rPr>
        <w:t xml:space="preserve"> pro starší vozidla</w:t>
      </w:r>
      <w:r w:rsidRPr="00456A0D">
        <w:rPr>
          <w:rFonts w:ascii="Arial" w:eastAsia="Calibri" w:hAnsi="Arial" w:cs="Arial"/>
          <w:bCs/>
        </w:rPr>
        <w:t>.</w:t>
      </w:r>
    </w:p>
    <w:p w14:paraId="07CB2161" w14:textId="77777777" w:rsidR="00267E3D" w:rsidRPr="00456A0D" w:rsidRDefault="00267E3D" w:rsidP="00267E3D">
      <w:pPr>
        <w:spacing w:before="360" w:after="60" w:line="360" w:lineRule="auto"/>
        <w:rPr>
          <w:rFonts w:ascii="Arial" w:eastAsia="Calibri" w:hAnsi="Arial" w:cs="Arial"/>
          <w:lang w:eastAsia="cs-CZ"/>
        </w:rPr>
      </w:pPr>
      <w:r w:rsidRPr="00456A0D">
        <w:rPr>
          <w:rFonts w:ascii="Arial" w:eastAsia="Calibri" w:hAnsi="Arial" w:cs="Arial"/>
          <w:lang w:eastAsia="cs-CZ"/>
        </w:rPr>
        <w:t>Základní označení vozidel je dále doplněno označením:</w:t>
      </w:r>
    </w:p>
    <w:p w14:paraId="16CC4E06" w14:textId="674164BC" w:rsidR="00267E3D" w:rsidRPr="00F22348" w:rsidRDefault="00267E3D" w:rsidP="00267E3D">
      <w:pPr>
        <w:numPr>
          <w:ilvl w:val="0"/>
          <w:numId w:val="9"/>
        </w:numPr>
        <w:spacing w:before="60" w:after="60" w:line="360" w:lineRule="auto"/>
        <w:ind w:left="714" w:hanging="357"/>
        <w:jc w:val="both"/>
        <w:rPr>
          <w:rFonts w:ascii="Arial" w:eastAsia="Calibri" w:hAnsi="Arial" w:cs="Arial"/>
          <w:lang w:eastAsia="cs-CZ"/>
        </w:rPr>
      </w:pPr>
      <w:r w:rsidRPr="00456A0D">
        <w:rPr>
          <w:rFonts w:ascii="Arial" w:eastAsia="Calibri" w:hAnsi="Arial" w:cs="Arial"/>
          <w:lang w:eastAsia="cs-CZ"/>
        </w:rPr>
        <w:t>Názvu dopravce (případně logo)</w:t>
      </w:r>
      <w:r w:rsidR="009F06D8">
        <w:rPr>
          <w:rFonts w:ascii="Arial" w:eastAsia="Calibri" w:hAnsi="Arial" w:cs="Arial"/>
          <w:lang w:eastAsia="cs-CZ"/>
        </w:rPr>
        <w:t>.</w:t>
      </w:r>
    </w:p>
    <w:p w14:paraId="36D9F01B" w14:textId="77777777" w:rsidR="00267E3D" w:rsidRPr="00456A0D" w:rsidRDefault="00267E3D" w:rsidP="00267E3D">
      <w:pPr>
        <w:numPr>
          <w:ilvl w:val="0"/>
          <w:numId w:val="9"/>
        </w:numPr>
        <w:spacing w:before="60" w:after="60" w:line="360" w:lineRule="auto"/>
        <w:ind w:left="714" w:hanging="357"/>
        <w:jc w:val="both"/>
        <w:rPr>
          <w:rFonts w:ascii="Arial" w:eastAsia="Calibri" w:hAnsi="Arial" w:cs="Arial"/>
          <w:lang w:eastAsia="cs-CZ"/>
        </w:rPr>
      </w:pPr>
      <w:r w:rsidRPr="00456A0D">
        <w:rPr>
          <w:rFonts w:ascii="Arial" w:eastAsia="Calibri" w:hAnsi="Arial" w:cs="Arial"/>
          <w:lang w:eastAsia="cs-CZ"/>
        </w:rPr>
        <w:lastRenderedPageBreak/>
        <w:t>Mezinárodního symbolu přístupnosti</w:t>
      </w:r>
      <w:r w:rsidRPr="00456A0D">
        <w:rPr>
          <w:rStyle w:val="Znakapoznpodarou"/>
          <w:rFonts w:ascii="Arial" w:eastAsia="Calibri" w:hAnsi="Arial" w:cs="Arial"/>
          <w:lang w:eastAsia="cs-CZ"/>
        </w:rPr>
        <w:footnoteReference w:id="6"/>
      </w:r>
      <w:r w:rsidRPr="00456A0D">
        <w:rPr>
          <w:rFonts w:ascii="Arial" w:eastAsia="Calibri" w:hAnsi="Arial" w:cs="Arial"/>
          <w:lang w:eastAsia="cs-CZ"/>
        </w:rPr>
        <w:t xml:space="preserve"> a dalšími relevantními symboly – piktogramy.</w:t>
      </w:r>
    </w:p>
    <w:p w14:paraId="61DD10ED" w14:textId="77777777" w:rsidR="00267E3D" w:rsidRPr="005C69F5" w:rsidRDefault="00267E3D" w:rsidP="005C69F5">
      <w:pPr>
        <w:pStyle w:val="Nadpis2"/>
        <w:rPr>
          <w:rFonts w:ascii="Arial" w:hAnsi="Arial" w:cs="Arial"/>
          <w:color w:val="auto"/>
        </w:rPr>
      </w:pPr>
      <w:bookmarkStart w:id="39" w:name="_Toc6386405"/>
      <w:r w:rsidRPr="005C69F5">
        <w:rPr>
          <w:rFonts w:ascii="Arial" w:hAnsi="Arial" w:cs="Arial"/>
          <w:color w:val="auto"/>
        </w:rPr>
        <w:t>Informační piktogramy na vnější straně vozidla a uvnitř vozidla</w:t>
      </w:r>
      <w:bookmarkEnd w:id="39"/>
    </w:p>
    <w:p w14:paraId="78DF3B1F" w14:textId="77777777" w:rsidR="00267E3D" w:rsidRPr="005C69F5" w:rsidRDefault="00267E3D" w:rsidP="005C69F5">
      <w:pPr>
        <w:pStyle w:val="Nadpis3"/>
        <w:rPr>
          <w:rFonts w:ascii="Arial" w:hAnsi="Arial" w:cs="Arial"/>
          <w:color w:val="auto"/>
        </w:rPr>
      </w:pPr>
      <w:bookmarkStart w:id="40" w:name="_Toc6386406"/>
      <w:r w:rsidRPr="005C69F5">
        <w:rPr>
          <w:rFonts w:ascii="Arial" w:hAnsi="Arial" w:cs="Arial"/>
          <w:color w:val="auto"/>
        </w:rPr>
        <w:t>Informační piktogramy na vnější straně vozidla</w:t>
      </w:r>
      <w:bookmarkEnd w:id="40"/>
    </w:p>
    <w:p w14:paraId="26EC0B1A" w14:textId="77777777" w:rsidR="00267E3D" w:rsidRPr="00456A0D" w:rsidRDefault="00267E3D" w:rsidP="00267E3D">
      <w:pPr>
        <w:spacing w:before="120" w:after="120" w:line="360" w:lineRule="auto"/>
        <w:ind w:firstLine="284"/>
        <w:rPr>
          <w:rFonts w:ascii="Arial" w:eastAsia="Calibri" w:hAnsi="Arial" w:cs="Arial"/>
          <w:lang w:eastAsia="cs-CZ"/>
        </w:rPr>
      </w:pPr>
      <w:r w:rsidRPr="00456A0D">
        <w:rPr>
          <w:rFonts w:ascii="Arial" w:eastAsia="Calibri" w:hAnsi="Arial" w:cs="Arial"/>
          <w:lang w:eastAsia="cs-CZ"/>
        </w:rPr>
        <w:t>Každé vozidlo musí být na vnější straně označeno relevantními symboly – piktogramy, označujícími zejména:</w:t>
      </w:r>
    </w:p>
    <w:p w14:paraId="48729B38"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Dveře určené pro nástup s kočárkem</w:t>
      </w:r>
    </w:p>
    <w:p w14:paraId="6FB984B7"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 xml:space="preserve">Dveře určené pro nástup tělesně postižených osob na vozíčku nebo hůře pohyblivých osob (u nízkopodlažních vozidel) </w:t>
      </w:r>
    </w:p>
    <w:p w14:paraId="3B25445C"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Označení bezbariérového vozidla na pravé straně čela vozidla</w:t>
      </w:r>
      <w:r w:rsidRPr="00456A0D">
        <w:rPr>
          <w:rStyle w:val="Znakapoznpodarou"/>
          <w:rFonts w:ascii="Arial" w:eastAsia="Calibri" w:hAnsi="Arial" w:cs="Arial"/>
        </w:rPr>
        <w:footnoteReference w:id="7"/>
      </w:r>
      <w:r w:rsidRPr="00456A0D">
        <w:rPr>
          <w:rFonts w:ascii="Arial" w:eastAsia="Calibri" w:hAnsi="Arial" w:cs="Arial"/>
        </w:rPr>
        <w:t xml:space="preserve"> </w:t>
      </w:r>
    </w:p>
    <w:p w14:paraId="1FBC5C35" w14:textId="77777777" w:rsidR="00267E3D" w:rsidRPr="005C69F5" w:rsidRDefault="00267E3D" w:rsidP="005C69F5">
      <w:pPr>
        <w:pStyle w:val="Nadpis3"/>
        <w:rPr>
          <w:rFonts w:ascii="Arial" w:hAnsi="Arial" w:cs="Arial"/>
          <w:color w:val="auto"/>
        </w:rPr>
      </w:pPr>
      <w:bookmarkStart w:id="41" w:name="_Toc6386407"/>
      <w:r w:rsidRPr="005C69F5">
        <w:rPr>
          <w:rFonts w:ascii="Arial" w:hAnsi="Arial" w:cs="Arial"/>
          <w:color w:val="auto"/>
        </w:rPr>
        <w:t>Informační piktogramy uvnitř vozidla</w:t>
      </w:r>
      <w:bookmarkEnd w:id="41"/>
    </w:p>
    <w:p w14:paraId="182A2E7B" w14:textId="77777777" w:rsidR="00267E3D" w:rsidRPr="00456A0D" w:rsidRDefault="00267E3D" w:rsidP="00267E3D">
      <w:pPr>
        <w:spacing w:before="120" w:after="120" w:line="360" w:lineRule="auto"/>
        <w:ind w:firstLine="284"/>
        <w:rPr>
          <w:rFonts w:ascii="Arial" w:eastAsia="Calibri" w:hAnsi="Arial" w:cs="Arial"/>
          <w:lang w:eastAsia="cs-CZ"/>
        </w:rPr>
      </w:pPr>
      <w:r w:rsidRPr="00456A0D">
        <w:rPr>
          <w:rFonts w:ascii="Arial" w:eastAsia="Calibri" w:hAnsi="Arial" w:cs="Arial"/>
          <w:lang w:eastAsia="cs-CZ"/>
        </w:rPr>
        <w:t>Uvnitř každého vozidla musí být vyznačeny relevantní symboly – piktogramy, označující zejména:</w:t>
      </w:r>
    </w:p>
    <w:p w14:paraId="2545D444"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Sedadlo vyhrazené pro těhotné ženy a osoby tělesně hendikepované</w:t>
      </w:r>
    </w:p>
    <w:p w14:paraId="02ECF54C"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Místo pro invalidní vozík (u bezbariérově přístupných vozidel)</w:t>
      </w:r>
    </w:p>
    <w:p w14:paraId="578B07C0"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Místo pro kočárek</w:t>
      </w:r>
    </w:p>
    <w:p w14:paraId="0BB531DD"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Dále bude ve vozidle označeno (piktogramem, či jinou vhodnou vysvětlivkou) signalizační zařízení určené pro:</w:t>
      </w:r>
    </w:p>
    <w:p w14:paraId="41469EFC" w14:textId="77777777" w:rsidR="00267E3D" w:rsidRPr="00456A0D" w:rsidRDefault="00267E3D" w:rsidP="00267E3D">
      <w:pPr>
        <w:numPr>
          <w:ilvl w:val="1"/>
          <w:numId w:val="8"/>
        </w:numPr>
        <w:spacing w:before="60" w:after="60" w:line="360" w:lineRule="auto"/>
        <w:jc w:val="both"/>
        <w:rPr>
          <w:rFonts w:ascii="Arial" w:eastAsia="Calibri" w:hAnsi="Arial" w:cs="Arial"/>
        </w:rPr>
      </w:pPr>
      <w:r w:rsidRPr="00456A0D">
        <w:rPr>
          <w:rFonts w:ascii="Arial" w:eastAsia="Calibri" w:hAnsi="Arial" w:cs="Arial"/>
        </w:rPr>
        <w:t>Výstup s kočárkem nebo invalidním vozíkem</w:t>
      </w:r>
    </w:p>
    <w:p w14:paraId="4D4E1020" w14:textId="58D49B1D" w:rsidR="00624AEC" w:rsidRDefault="00267E3D" w:rsidP="00267E3D">
      <w:pPr>
        <w:numPr>
          <w:ilvl w:val="1"/>
          <w:numId w:val="8"/>
        </w:numPr>
        <w:spacing w:before="60" w:after="60" w:line="360" w:lineRule="auto"/>
        <w:jc w:val="both"/>
        <w:rPr>
          <w:rFonts w:ascii="Arial" w:eastAsia="Calibri" w:hAnsi="Arial" w:cs="Arial"/>
        </w:rPr>
      </w:pPr>
      <w:r w:rsidRPr="00456A0D">
        <w:rPr>
          <w:rFonts w:ascii="Arial" w:eastAsia="Calibri" w:hAnsi="Arial" w:cs="Arial"/>
        </w:rPr>
        <w:t>Výstup osoby se sníženou schopností pohybu a orientace</w:t>
      </w:r>
    </w:p>
    <w:p w14:paraId="6F4F8A83" w14:textId="77777777" w:rsidR="00624AEC" w:rsidRDefault="00624AEC">
      <w:pPr>
        <w:rPr>
          <w:rFonts w:ascii="Arial" w:eastAsia="Calibri" w:hAnsi="Arial" w:cs="Arial"/>
        </w:rPr>
      </w:pPr>
      <w:r>
        <w:rPr>
          <w:rFonts w:ascii="Arial" w:eastAsia="Calibri" w:hAnsi="Arial" w:cs="Arial"/>
        </w:rPr>
        <w:br w:type="page"/>
      </w:r>
    </w:p>
    <w:p w14:paraId="5D63CDA2" w14:textId="77777777" w:rsidR="00267E3D" w:rsidRPr="00456A0D" w:rsidRDefault="00267E3D" w:rsidP="00267E3D">
      <w:pPr>
        <w:numPr>
          <w:ilvl w:val="1"/>
          <w:numId w:val="8"/>
        </w:numPr>
        <w:spacing w:before="60" w:after="60" w:line="360" w:lineRule="auto"/>
        <w:jc w:val="both"/>
        <w:rPr>
          <w:rFonts w:ascii="Arial" w:eastAsia="Calibri" w:hAnsi="Arial" w:cs="Arial"/>
        </w:rPr>
      </w:pPr>
    </w:p>
    <w:p w14:paraId="46CD68A7" w14:textId="77777777" w:rsidR="00267E3D" w:rsidRPr="005C69F5" w:rsidRDefault="00267E3D" w:rsidP="005C69F5">
      <w:pPr>
        <w:pStyle w:val="Nadpis3"/>
        <w:rPr>
          <w:rFonts w:ascii="Arial" w:hAnsi="Arial" w:cs="Arial"/>
          <w:color w:val="auto"/>
        </w:rPr>
      </w:pPr>
      <w:bookmarkStart w:id="42" w:name="_Toc6386408"/>
      <w:r w:rsidRPr="005C69F5">
        <w:rPr>
          <w:rFonts w:ascii="Arial" w:hAnsi="Arial" w:cs="Arial"/>
          <w:color w:val="auto"/>
        </w:rPr>
        <w:t>Příklady grafické podoby piktogramů</w:t>
      </w:r>
      <w:bookmarkEnd w:id="42"/>
    </w:p>
    <w:p w14:paraId="1B29B2B2" w14:textId="6281445D" w:rsidR="005C69F5" w:rsidRDefault="00267E3D" w:rsidP="00267E3D">
      <w:pPr>
        <w:spacing w:before="120" w:after="120" w:line="360" w:lineRule="auto"/>
        <w:ind w:firstLine="284"/>
        <w:rPr>
          <w:rFonts w:ascii="Arial" w:eastAsia="Calibri" w:hAnsi="Arial" w:cs="Arial"/>
          <w:lang w:eastAsia="cs-CZ"/>
        </w:rPr>
      </w:pPr>
      <w:r w:rsidRPr="00456A0D">
        <w:rPr>
          <w:rFonts w:ascii="Arial" w:eastAsia="Calibri" w:hAnsi="Arial" w:cs="Arial"/>
          <w:lang w:eastAsia="cs-CZ"/>
        </w:rPr>
        <w:t>Příklady doporučené grafické podoby piktogramů jsou uvedeny na následujících obrázcích níže:</w:t>
      </w:r>
    </w:p>
    <w:p w14:paraId="6A9EE700" w14:textId="4AB2B18C" w:rsidR="00267E3D" w:rsidRPr="00456A0D" w:rsidRDefault="00267E3D" w:rsidP="00802FEC">
      <w:pPr>
        <w:rPr>
          <w:rFonts w:ascii="Arial" w:eastAsia="Calibri" w:hAnsi="Arial" w:cs="Arial"/>
          <w:i/>
        </w:rPr>
      </w:pPr>
      <w:r w:rsidRPr="00456A0D">
        <w:rPr>
          <w:rFonts w:ascii="Arial" w:eastAsia="Calibri" w:hAnsi="Arial" w:cs="Arial"/>
          <w:i/>
        </w:rPr>
        <w:t>Doporučené zobrazení označení místa pro kočárek</w:t>
      </w:r>
    </w:p>
    <w:p w14:paraId="6D10EC40" w14:textId="77777777" w:rsidR="00267E3D" w:rsidRPr="00456A0D" w:rsidRDefault="00267E3D" w:rsidP="00267E3D">
      <w:pPr>
        <w:spacing w:after="0" w:line="288" w:lineRule="auto"/>
        <w:ind w:left="1701"/>
        <w:rPr>
          <w:rFonts w:ascii="Arial" w:eastAsia="Calibri" w:hAnsi="Arial" w:cs="Arial"/>
          <w:lang w:eastAsia="cs-CZ"/>
        </w:rPr>
      </w:pPr>
      <w:r w:rsidRPr="00456A0D">
        <w:rPr>
          <w:rFonts w:ascii="Arial" w:eastAsia="Calibri" w:hAnsi="Arial" w:cs="Arial"/>
          <w:noProof/>
          <w:lang w:eastAsia="cs-CZ"/>
        </w:rPr>
        <w:drawing>
          <wp:inline distT="0" distB="0" distL="0" distR="0" wp14:anchorId="1815C18A" wp14:editId="15AE7D90">
            <wp:extent cx="1104900" cy="1104900"/>
            <wp:effectExtent l="0" t="0" r="0"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ktogram-misto-kocarek.p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104900" cy="1104900"/>
                    </a:xfrm>
                    <a:prstGeom prst="rect">
                      <a:avLst/>
                    </a:prstGeom>
                  </pic:spPr>
                </pic:pic>
              </a:graphicData>
            </a:graphic>
          </wp:inline>
        </w:drawing>
      </w:r>
    </w:p>
    <w:p w14:paraId="3D4439C1" w14:textId="77777777" w:rsidR="00267E3D" w:rsidRPr="00456A0D" w:rsidRDefault="00267E3D" w:rsidP="00267E3D">
      <w:pPr>
        <w:spacing w:after="0" w:line="288" w:lineRule="auto"/>
        <w:rPr>
          <w:rFonts w:ascii="Arial" w:eastAsia="Calibri" w:hAnsi="Arial" w:cs="Arial"/>
          <w:lang w:eastAsia="cs-CZ"/>
        </w:rPr>
      </w:pPr>
    </w:p>
    <w:p w14:paraId="7D68672B" w14:textId="77777777" w:rsidR="00267E3D" w:rsidRPr="00456A0D" w:rsidRDefault="00267E3D" w:rsidP="00267E3D">
      <w:pPr>
        <w:autoSpaceDE w:val="0"/>
        <w:autoSpaceDN w:val="0"/>
        <w:adjustRightInd w:val="0"/>
        <w:spacing w:before="60" w:after="0" w:line="360" w:lineRule="auto"/>
        <w:ind w:left="426"/>
        <w:rPr>
          <w:rFonts w:ascii="Arial" w:eastAsia="Calibri" w:hAnsi="Arial" w:cs="Arial"/>
          <w:i/>
        </w:rPr>
      </w:pPr>
      <w:r w:rsidRPr="00456A0D">
        <w:rPr>
          <w:rFonts w:ascii="Arial" w:eastAsia="Calibri" w:hAnsi="Arial" w:cs="Arial"/>
          <w:i/>
        </w:rPr>
        <w:t>Doporučené zobrazení označení bezbariérového vozidla, či místa pro nástup tělesně postižených osob na invalidním vozíku</w:t>
      </w:r>
    </w:p>
    <w:p w14:paraId="294AD675" w14:textId="77777777" w:rsidR="00267E3D" w:rsidRPr="00456A0D" w:rsidRDefault="00267E3D" w:rsidP="00267E3D">
      <w:pPr>
        <w:spacing w:after="0" w:line="288" w:lineRule="auto"/>
        <w:ind w:left="1701"/>
        <w:rPr>
          <w:rFonts w:ascii="Arial" w:eastAsia="Calibri" w:hAnsi="Arial" w:cs="Arial"/>
          <w:lang w:eastAsia="cs-CZ"/>
        </w:rPr>
      </w:pPr>
      <w:r w:rsidRPr="00456A0D">
        <w:rPr>
          <w:rFonts w:ascii="Arial" w:eastAsia="Calibri" w:hAnsi="Arial" w:cs="Arial"/>
          <w:noProof/>
          <w:lang w:eastAsia="cs-CZ"/>
        </w:rPr>
        <w:drawing>
          <wp:inline distT="0" distB="0" distL="0" distR="0" wp14:anchorId="6213BA27" wp14:editId="29D956E4">
            <wp:extent cx="1102360" cy="1102360"/>
            <wp:effectExtent l="0" t="0" r="2540" b="2540"/>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ktogram-misto-vozik.p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102360" cy="1102360"/>
                    </a:xfrm>
                    <a:prstGeom prst="rect">
                      <a:avLst/>
                    </a:prstGeom>
                  </pic:spPr>
                </pic:pic>
              </a:graphicData>
            </a:graphic>
          </wp:inline>
        </w:drawing>
      </w:r>
    </w:p>
    <w:p w14:paraId="37120778" w14:textId="77777777" w:rsidR="00267E3D" w:rsidRPr="00456A0D" w:rsidRDefault="00267E3D" w:rsidP="00267E3D">
      <w:pPr>
        <w:spacing w:after="0" w:line="288" w:lineRule="auto"/>
        <w:rPr>
          <w:rFonts w:ascii="Arial" w:eastAsia="Calibri" w:hAnsi="Arial" w:cs="Arial"/>
          <w:lang w:eastAsia="cs-CZ"/>
        </w:rPr>
      </w:pPr>
    </w:p>
    <w:p w14:paraId="49B54C94" w14:textId="77777777" w:rsidR="00267E3D" w:rsidRPr="00456A0D" w:rsidRDefault="00267E3D" w:rsidP="00267E3D">
      <w:pPr>
        <w:spacing w:after="0" w:line="288" w:lineRule="auto"/>
        <w:ind w:left="426"/>
        <w:rPr>
          <w:rFonts w:ascii="Arial" w:eastAsia="Calibri" w:hAnsi="Arial" w:cs="Arial"/>
          <w:lang w:eastAsia="cs-CZ"/>
        </w:rPr>
      </w:pPr>
      <w:r w:rsidRPr="00456A0D">
        <w:rPr>
          <w:rFonts w:ascii="Arial" w:eastAsia="Calibri" w:hAnsi="Arial" w:cs="Arial"/>
          <w:i/>
        </w:rPr>
        <w:t>Doporučené zobrazení označení sedadel vyhrazených pro těhotné ženy a osoby tělesně hendikepované</w:t>
      </w:r>
    </w:p>
    <w:p w14:paraId="4B479644" w14:textId="77777777" w:rsidR="00267E3D" w:rsidRPr="00456A0D" w:rsidRDefault="00267E3D" w:rsidP="00267E3D">
      <w:pPr>
        <w:spacing w:after="0" w:line="288" w:lineRule="auto"/>
        <w:ind w:left="1701"/>
        <w:rPr>
          <w:rFonts w:ascii="Arial" w:eastAsia="Calibri" w:hAnsi="Arial" w:cs="Arial"/>
          <w:lang w:eastAsia="cs-CZ"/>
        </w:rPr>
      </w:pPr>
      <w:r w:rsidRPr="00456A0D">
        <w:rPr>
          <w:rFonts w:ascii="Arial" w:eastAsia="Calibri" w:hAnsi="Arial" w:cs="Arial"/>
          <w:noProof/>
          <w:lang w:eastAsia="cs-CZ"/>
        </w:rPr>
        <w:drawing>
          <wp:inline distT="0" distB="0" distL="0" distR="0" wp14:anchorId="11E731D0" wp14:editId="6D6EA8E4">
            <wp:extent cx="2014855" cy="960755"/>
            <wp:effectExtent l="0" t="0" r="4445"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ktogram-sedadlo-OOSPO.pn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2014855" cy="960755"/>
                    </a:xfrm>
                    <a:prstGeom prst="rect">
                      <a:avLst/>
                    </a:prstGeom>
                  </pic:spPr>
                </pic:pic>
              </a:graphicData>
            </a:graphic>
          </wp:inline>
        </w:drawing>
      </w:r>
    </w:p>
    <w:p w14:paraId="145C9A01" w14:textId="77777777" w:rsidR="00267E3D" w:rsidRPr="00456A0D" w:rsidRDefault="00267E3D" w:rsidP="00267E3D">
      <w:pPr>
        <w:rPr>
          <w:rFonts w:ascii="Arial" w:hAnsi="Arial" w:cs="Arial"/>
        </w:rPr>
      </w:pPr>
    </w:p>
    <w:p w14:paraId="3F8CD009" w14:textId="7720858F" w:rsidR="00267E3D" w:rsidRPr="00456A0D" w:rsidRDefault="00267E3D" w:rsidP="00267E3D">
      <w:pPr>
        <w:spacing w:before="120" w:after="120" w:line="360" w:lineRule="auto"/>
        <w:ind w:firstLine="284"/>
        <w:rPr>
          <w:rFonts w:ascii="Arial" w:eastAsia="Calibri" w:hAnsi="Arial" w:cs="Arial"/>
          <w:lang w:eastAsia="cs-CZ"/>
        </w:rPr>
      </w:pPr>
      <w:r w:rsidRPr="00456A0D">
        <w:rPr>
          <w:rFonts w:ascii="Arial" w:eastAsia="Calibri" w:hAnsi="Arial" w:cs="Arial"/>
          <w:lang w:eastAsia="cs-CZ"/>
        </w:rPr>
        <w:t xml:space="preserve">Všechny používané piktogramy musí být vyobrazeny v souladu s platnými normami </w:t>
      </w:r>
      <w:r w:rsidRPr="00456A0D">
        <w:rPr>
          <w:rFonts w:ascii="Arial" w:eastAsia="Calibri" w:hAnsi="Arial" w:cs="Arial"/>
          <w:lang w:eastAsia="cs-CZ"/>
        </w:rPr>
        <w:br/>
        <w:t>a standardy, zejména s ČSN ISO 7001 a Vyhláškou č. 398/2009 Sb.</w:t>
      </w:r>
      <w:r w:rsidR="00525E94">
        <w:rPr>
          <w:rFonts w:ascii="Arial" w:eastAsia="Calibri" w:hAnsi="Arial" w:cs="Arial"/>
          <w:lang w:eastAsia="cs-CZ"/>
        </w:rPr>
        <w:t>,</w:t>
      </w:r>
      <w:r w:rsidR="00525E94" w:rsidRPr="00525E94">
        <w:t xml:space="preserve"> </w:t>
      </w:r>
      <w:r w:rsidR="00525E94" w:rsidRPr="00525E94">
        <w:rPr>
          <w:rFonts w:ascii="Arial" w:eastAsia="Calibri" w:hAnsi="Arial" w:cs="Arial"/>
          <w:lang w:eastAsia="cs-CZ"/>
        </w:rPr>
        <w:t>o obecných technických požadavcích zabezpečujících bezbariérové užívání staveb</w:t>
      </w:r>
      <w:r w:rsidR="00525E94">
        <w:rPr>
          <w:rFonts w:ascii="Arial" w:eastAsia="Calibri" w:hAnsi="Arial" w:cs="Arial"/>
          <w:lang w:eastAsia="cs-CZ"/>
        </w:rPr>
        <w:t>.</w:t>
      </w:r>
      <w:r w:rsidRPr="00456A0D">
        <w:rPr>
          <w:rFonts w:ascii="Arial" w:eastAsia="Calibri" w:hAnsi="Arial" w:cs="Arial"/>
          <w:lang w:eastAsia="cs-CZ"/>
        </w:rPr>
        <w:t xml:space="preserve"> Nejmenší povolený rozměr vyobrazení je 100 x 100 mm.</w:t>
      </w:r>
    </w:p>
    <w:p w14:paraId="2678210C" w14:textId="77777777" w:rsidR="004B6D3A" w:rsidRPr="00724AE9" w:rsidRDefault="004B6D3A" w:rsidP="00724AE9">
      <w:pPr>
        <w:pStyle w:val="Nadpis2"/>
        <w:rPr>
          <w:rFonts w:ascii="Arial" w:hAnsi="Arial" w:cs="Arial"/>
          <w:color w:val="auto"/>
        </w:rPr>
      </w:pPr>
      <w:bookmarkStart w:id="43" w:name="_Toc6386409"/>
      <w:r w:rsidRPr="00724AE9">
        <w:rPr>
          <w:rFonts w:ascii="Arial" w:hAnsi="Arial" w:cs="Arial"/>
          <w:color w:val="auto"/>
        </w:rPr>
        <w:t>Přeprava osob se sníženou schopností pohybu a orientace, dětských kočárků a invalidních vozíků</w:t>
      </w:r>
      <w:bookmarkEnd w:id="43"/>
    </w:p>
    <w:p w14:paraId="6998993C" w14:textId="77777777" w:rsidR="004B6D3A" w:rsidRPr="00456A0D" w:rsidRDefault="004B6D3A" w:rsidP="00DA3356">
      <w:pPr>
        <w:spacing w:before="120" w:after="120" w:line="360" w:lineRule="auto"/>
        <w:ind w:firstLine="284"/>
        <w:jc w:val="both"/>
        <w:rPr>
          <w:rFonts w:ascii="Arial" w:hAnsi="Arial" w:cs="Arial"/>
        </w:rPr>
      </w:pPr>
      <w:r w:rsidRPr="00456A0D">
        <w:rPr>
          <w:rFonts w:ascii="Arial" w:hAnsi="Arial" w:cs="Arial"/>
        </w:rPr>
        <w:t xml:space="preserve">Ve vozidle </w:t>
      </w:r>
      <w:r w:rsidRPr="00456A0D">
        <w:rPr>
          <w:rFonts w:ascii="Arial" w:eastAsia="Calibri" w:hAnsi="Arial" w:cs="Arial"/>
          <w:lang w:eastAsia="cs-CZ"/>
        </w:rPr>
        <w:t>upraveném</w:t>
      </w:r>
      <w:r w:rsidRPr="00456A0D">
        <w:rPr>
          <w:rFonts w:ascii="Arial" w:hAnsi="Arial" w:cs="Arial"/>
        </w:rPr>
        <w:t xml:space="preserve"> pro přepravu invalidních cestujících musí být tyto prostory vybaveny i úchyty pro invalidní vozík.</w:t>
      </w:r>
    </w:p>
    <w:p w14:paraId="1E3B7568" w14:textId="1BD0991E" w:rsidR="004B6D3A" w:rsidRDefault="004B6D3A" w:rsidP="00DA3356">
      <w:pPr>
        <w:spacing w:before="120" w:after="120" w:line="360" w:lineRule="auto"/>
        <w:ind w:firstLine="284"/>
        <w:jc w:val="both"/>
        <w:rPr>
          <w:rFonts w:ascii="Arial" w:hAnsi="Arial" w:cs="Arial"/>
        </w:rPr>
      </w:pPr>
      <w:r w:rsidRPr="00456A0D">
        <w:rPr>
          <w:rFonts w:ascii="Arial" w:hAnsi="Arial" w:cs="Arial"/>
        </w:rPr>
        <w:lastRenderedPageBreak/>
        <w:t xml:space="preserve">Všechna vozidla musí umožnit přepravu </w:t>
      </w:r>
      <w:r w:rsidR="00E0616A">
        <w:rPr>
          <w:rFonts w:ascii="Arial" w:hAnsi="Arial" w:cs="Arial"/>
        </w:rPr>
        <w:t xml:space="preserve">alespoň 1 </w:t>
      </w:r>
      <w:r w:rsidRPr="00456A0D">
        <w:rPr>
          <w:rFonts w:ascii="Arial" w:hAnsi="Arial" w:cs="Arial"/>
        </w:rPr>
        <w:t>kočárk</w:t>
      </w:r>
      <w:r w:rsidR="004A5FAB">
        <w:rPr>
          <w:rFonts w:ascii="Arial" w:hAnsi="Arial" w:cs="Arial"/>
        </w:rPr>
        <w:t>u</w:t>
      </w:r>
      <w:r w:rsidRPr="00456A0D">
        <w:rPr>
          <w:rFonts w:ascii="Arial" w:hAnsi="Arial" w:cs="Arial"/>
        </w:rPr>
        <w:t xml:space="preserve"> nebo invalidníh</w:t>
      </w:r>
      <w:r w:rsidR="004A5FAB">
        <w:rPr>
          <w:rFonts w:ascii="Arial" w:hAnsi="Arial" w:cs="Arial"/>
        </w:rPr>
        <w:t>o</w:t>
      </w:r>
      <w:r w:rsidRPr="00456A0D">
        <w:rPr>
          <w:rFonts w:ascii="Arial" w:hAnsi="Arial" w:cs="Arial"/>
        </w:rPr>
        <w:t xml:space="preserve"> vozík</w:t>
      </w:r>
      <w:r w:rsidR="004A5FAB">
        <w:rPr>
          <w:rFonts w:ascii="Arial" w:hAnsi="Arial" w:cs="Arial"/>
        </w:rPr>
        <w:t>u</w:t>
      </w:r>
      <w:r w:rsidRPr="00456A0D">
        <w:rPr>
          <w:rFonts w:ascii="Arial" w:hAnsi="Arial" w:cs="Arial"/>
        </w:rPr>
        <w:t xml:space="preserve"> Ve všech vozidlech musí být vyznačena alespoň dvě místa pro osoby s omezenou či zhoršenou schopností pohybu a orientace.</w:t>
      </w:r>
    </w:p>
    <w:p w14:paraId="337B2221" w14:textId="52D8B1C0" w:rsidR="00A57011" w:rsidRPr="00456A0D" w:rsidRDefault="00A57011" w:rsidP="00DA3356">
      <w:pPr>
        <w:spacing w:before="120" w:after="120" w:line="360" w:lineRule="auto"/>
        <w:ind w:firstLine="284"/>
        <w:jc w:val="both"/>
        <w:rPr>
          <w:rFonts w:ascii="Arial" w:hAnsi="Arial" w:cs="Arial"/>
        </w:rPr>
      </w:pPr>
      <w:r>
        <w:rPr>
          <w:rFonts w:ascii="Arial" w:hAnsi="Arial" w:cs="Arial"/>
        </w:rPr>
        <w:t xml:space="preserve">Všechna vozidla provozována v systému VDV musí pro přepravu </w:t>
      </w:r>
      <w:r w:rsidR="00E3291D">
        <w:rPr>
          <w:rFonts w:ascii="Arial" w:hAnsi="Arial" w:cs="Arial"/>
        </w:rPr>
        <w:t xml:space="preserve">se sníženou schopností pohybu a orientace, dětských kočárků a invalidních vozíků </w:t>
      </w:r>
      <w:r>
        <w:rPr>
          <w:rFonts w:ascii="Arial" w:hAnsi="Arial" w:cs="Arial"/>
        </w:rPr>
        <w:t>splňovat Nařízení vlády č.</w:t>
      </w:r>
      <w:r w:rsidR="00525E94">
        <w:rPr>
          <w:rFonts w:ascii="Arial" w:hAnsi="Arial" w:cs="Arial"/>
        </w:rPr>
        <w:t> </w:t>
      </w:r>
      <w:r>
        <w:rPr>
          <w:rFonts w:ascii="Arial" w:hAnsi="Arial" w:cs="Arial"/>
        </w:rPr>
        <w:t>63/2011</w:t>
      </w:r>
      <w:r w:rsidR="00525E94">
        <w:rPr>
          <w:rFonts w:ascii="Arial" w:hAnsi="Arial" w:cs="Arial"/>
        </w:rPr>
        <w:t> </w:t>
      </w:r>
      <w:r>
        <w:rPr>
          <w:rFonts w:ascii="Arial" w:hAnsi="Arial" w:cs="Arial"/>
        </w:rPr>
        <w:t>Sb.,</w:t>
      </w:r>
      <w:r w:rsidR="00E3291D">
        <w:rPr>
          <w:rFonts w:ascii="Arial" w:hAnsi="Arial" w:cs="Arial"/>
        </w:rPr>
        <w:t xml:space="preserve"> </w:t>
      </w:r>
      <w:r w:rsidR="00E3291D">
        <w:rPr>
          <w:rFonts w:ascii="Arial" w:hAnsi="Arial" w:cs="Arial"/>
          <w:bCs/>
          <w:shd w:val="clear" w:color="auto" w:fill="FFFFFF"/>
        </w:rPr>
        <w:t xml:space="preserve">o stanovení minimálních hodnot a ukazatelů standardů kvality a bezpečnosti a o způsobu jejich prokazování v souvislosti s poskytováním veřejných služeb v přepravě cestujících. </w:t>
      </w:r>
      <w:r>
        <w:rPr>
          <w:rFonts w:ascii="Arial" w:hAnsi="Arial" w:cs="Arial"/>
        </w:rPr>
        <w:t xml:space="preserve"> </w:t>
      </w:r>
    </w:p>
    <w:p w14:paraId="41E5EC4C" w14:textId="77777777" w:rsidR="004B6D3A" w:rsidRPr="00724AE9" w:rsidRDefault="004B6D3A" w:rsidP="00724AE9">
      <w:pPr>
        <w:pStyle w:val="Nadpis2"/>
        <w:rPr>
          <w:rFonts w:ascii="Arial" w:hAnsi="Arial" w:cs="Arial"/>
          <w:color w:val="auto"/>
        </w:rPr>
      </w:pPr>
      <w:bookmarkStart w:id="44" w:name="_Toc6386410"/>
      <w:r w:rsidRPr="00724AE9">
        <w:rPr>
          <w:rFonts w:ascii="Arial" w:hAnsi="Arial" w:cs="Arial"/>
          <w:color w:val="auto"/>
        </w:rPr>
        <w:t>Klimatická a světelná pohoda ve vozidlech</w:t>
      </w:r>
      <w:bookmarkEnd w:id="44"/>
    </w:p>
    <w:p w14:paraId="2CA6ED89" w14:textId="77777777" w:rsidR="004B6D3A" w:rsidRPr="00724AE9" w:rsidRDefault="004B6D3A" w:rsidP="00724AE9">
      <w:pPr>
        <w:pStyle w:val="Nadpis3"/>
        <w:rPr>
          <w:rFonts w:ascii="Arial" w:hAnsi="Arial" w:cs="Arial"/>
          <w:color w:val="auto"/>
        </w:rPr>
      </w:pPr>
      <w:bookmarkStart w:id="45" w:name="_Toc6386411"/>
      <w:r w:rsidRPr="00724AE9">
        <w:rPr>
          <w:rFonts w:ascii="Arial" w:hAnsi="Arial" w:cs="Arial"/>
          <w:color w:val="auto"/>
        </w:rPr>
        <w:t>Klimatická pohoda ve vozidlech</w:t>
      </w:r>
      <w:bookmarkEnd w:id="45"/>
    </w:p>
    <w:p w14:paraId="1AF37704" w14:textId="77777777" w:rsidR="004B6D3A" w:rsidRPr="00456A0D" w:rsidRDefault="004B6D3A" w:rsidP="002E54DD">
      <w:pPr>
        <w:spacing w:before="120" w:after="120" w:line="360" w:lineRule="auto"/>
        <w:ind w:firstLine="284"/>
        <w:jc w:val="both"/>
        <w:rPr>
          <w:rFonts w:ascii="Arial" w:hAnsi="Arial" w:cs="Arial"/>
        </w:rPr>
      </w:pPr>
      <w:r w:rsidRPr="00456A0D">
        <w:rPr>
          <w:rFonts w:ascii="Arial" w:hAnsi="Arial" w:cs="Arial"/>
        </w:rPr>
        <w:t>Všechna vozidla v systému VDV musí být vybavena funkčním zařízením pro měření teploty ve vozidle.</w:t>
      </w:r>
    </w:p>
    <w:p w14:paraId="666AC680" w14:textId="0F3BD36B" w:rsidR="00B24581" w:rsidRPr="00456A0D" w:rsidRDefault="004B6D3A" w:rsidP="009372C5">
      <w:pPr>
        <w:spacing w:before="120" w:after="120" w:line="360" w:lineRule="auto"/>
        <w:ind w:firstLine="284"/>
        <w:jc w:val="both"/>
        <w:rPr>
          <w:rFonts w:ascii="Arial" w:hAnsi="Arial" w:cs="Arial"/>
        </w:rPr>
      </w:pPr>
      <w:r w:rsidRPr="00456A0D">
        <w:rPr>
          <w:rFonts w:ascii="Arial" w:hAnsi="Arial" w:cs="Arial"/>
        </w:rPr>
        <w:t>Dopravce je povinen zajistit, aby veškerá nová vozidla byla vybavena funkční klimatizací</w:t>
      </w:r>
      <w:r w:rsidR="00F9066B" w:rsidRPr="00456A0D">
        <w:rPr>
          <w:rFonts w:ascii="Arial" w:hAnsi="Arial" w:cs="Arial"/>
        </w:rPr>
        <w:t xml:space="preserve"> </w:t>
      </w:r>
      <w:r w:rsidR="00901FB5">
        <w:rPr>
          <w:rFonts w:ascii="Arial" w:hAnsi="Arial" w:cs="Arial"/>
        </w:rPr>
        <w:t>vnitřních prostor vozidla</w:t>
      </w:r>
      <w:r w:rsidR="00525E94">
        <w:rPr>
          <w:rFonts w:ascii="Arial" w:hAnsi="Arial" w:cs="Arial"/>
        </w:rPr>
        <w:t>.</w:t>
      </w:r>
      <w:r w:rsidR="00901FB5">
        <w:rPr>
          <w:rFonts w:ascii="Arial" w:hAnsi="Arial" w:cs="Arial"/>
        </w:rPr>
        <w:t xml:space="preserve"> </w:t>
      </w:r>
    </w:p>
    <w:p w14:paraId="031A6C85" w14:textId="77777777" w:rsidR="000977CD" w:rsidRPr="0022277F" w:rsidRDefault="000977CD" w:rsidP="0022277F">
      <w:pPr>
        <w:pStyle w:val="Nadpis3"/>
        <w:rPr>
          <w:rFonts w:ascii="Arial" w:hAnsi="Arial" w:cs="Arial"/>
          <w:color w:val="auto"/>
        </w:rPr>
      </w:pPr>
      <w:bookmarkStart w:id="46" w:name="_Toc6386412"/>
      <w:r w:rsidRPr="0022277F">
        <w:rPr>
          <w:rFonts w:ascii="Arial" w:hAnsi="Arial" w:cs="Arial"/>
          <w:color w:val="auto"/>
        </w:rPr>
        <w:t>Světelná pohoda ve vozidlech</w:t>
      </w:r>
      <w:bookmarkEnd w:id="46"/>
    </w:p>
    <w:p w14:paraId="27C1EAC2" w14:textId="77777777" w:rsidR="000977CD" w:rsidRPr="00456A0D" w:rsidRDefault="000977CD" w:rsidP="000977CD">
      <w:pPr>
        <w:spacing w:before="120" w:after="120" w:line="360" w:lineRule="auto"/>
        <w:ind w:firstLine="284"/>
        <w:rPr>
          <w:rFonts w:ascii="Arial" w:hAnsi="Arial" w:cs="Arial"/>
        </w:rPr>
      </w:pPr>
      <w:r w:rsidRPr="00456A0D">
        <w:rPr>
          <w:rFonts w:ascii="Arial" w:hAnsi="Arial" w:cs="Arial"/>
        </w:rPr>
        <w:t>Při jízdě s cestujícími za snížené viditelnosti musí být používáno dostatečné osvětlení prostoru pro cestující v zastávkách (s dostatečným předstihem je hlavní osvětlení zapnuto vždy).</w:t>
      </w:r>
    </w:p>
    <w:p w14:paraId="5557D00C" w14:textId="34180BA6" w:rsidR="000977CD" w:rsidRPr="00456A0D" w:rsidRDefault="000977CD" w:rsidP="000977CD">
      <w:pPr>
        <w:spacing w:line="360" w:lineRule="auto"/>
        <w:ind w:firstLine="284"/>
        <w:rPr>
          <w:rFonts w:ascii="Arial" w:hAnsi="Arial" w:cs="Arial"/>
        </w:rPr>
      </w:pPr>
      <w:r w:rsidRPr="00456A0D">
        <w:rPr>
          <w:rFonts w:ascii="Arial" w:hAnsi="Arial" w:cs="Arial"/>
        </w:rPr>
        <w:t>Jakýkoliv polep oken, vyjma vymezeného prostoru zadního čela vozidla</w:t>
      </w:r>
      <w:r w:rsidRPr="00456A0D">
        <w:rPr>
          <w:rStyle w:val="Znakapoznpodarou"/>
          <w:rFonts w:ascii="Arial" w:hAnsi="Arial" w:cs="Arial"/>
        </w:rPr>
        <w:footnoteReference w:id="8"/>
      </w:r>
      <w:r w:rsidRPr="00456A0D">
        <w:rPr>
          <w:rFonts w:ascii="Arial" w:hAnsi="Arial" w:cs="Arial"/>
        </w:rPr>
        <w:t xml:space="preserve"> je zakázán, kromě případů uvedených v </w:t>
      </w:r>
      <w:r w:rsidRPr="00FF36E0">
        <w:rPr>
          <w:rFonts w:ascii="Arial" w:hAnsi="Arial" w:cs="Arial"/>
        </w:rPr>
        <w:t xml:space="preserve">kapitole </w:t>
      </w:r>
      <w:r w:rsidRPr="00FF36E0">
        <w:rPr>
          <w:rFonts w:ascii="Arial" w:hAnsi="Arial" w:cs="Arial"/>
        </w:rPr>
        <w:fldChar w:fldCharType="begin"/>
      </w:r>
      <w:r w:rsidRPr="00FF36E0">
        <w:rPr>
          <w:rFonts w:ascii="Arial" w:hAnsi="Arial" w:cs="Arial"/>
        </w:rPr>
        <w:instrText xml:space="preserve"> REF _Ref531858982 \r \h  \* MERGEFORMAT </w:instrText>
      </w:r>
      <w:r w:rsidRPr="00FF36E0">
        <w:rPr>
          <w:rFonts w:ascii="Arial" w:hAnsi="Arial" w:cs="Arial"/>
        </w:rPr>
      </w:r>
      <w:r w:rsidRPr="00FF36E0">
        <w:rPr>
          <w:rFonts w:ascii="Arial" w:hAnsi="Arial" w:cs="Arial"/>
        </w:rPr>
        <w:fldChar w:fldCharType="separate"/>
      </w:r>
      <w:r w:rsidR="00E20C7D">
        <w:rPr>
          <w:rFonts w:ascii="Arial" w:hAnsi="Arial" w:cs="Arial"/>
        </w:rPr>
        <w:t>3.3</w:t>
      </w:r>
      <w:r w:rsidRPr="00FF36E0">
        <w:rPr>
          <w:rFonts w:ascii="Arial" w:hAnsi="Arial" w:cs="Arial"/>
        </w:rPr>
        <w:fldChar w:fldCharType="end"/>
      </w:r>
      <w:r w:rsidRPr="00FF36E0">
        <w:rPr>
          <w:rFonts w:ascii="Arial" w:hAnsi="Arial" w:cs="Arial"/>
        </w:rPr>
        <w:t>.</w:t>
      </w:r>
      <w:r w:rsidRPr="00456A0D">
        <w:rPr>
          <w:rFonts w:ascii="Arial" w:hAnsi="Arial" w:cs="Arial"/>
        </w:rPr>
        <w:t xml:space="preserve"> </w:t>
      </w:r>
    </w:p>
    <w:p w14:paraId="767FB67F" w14:textId="77777777" w:rsidR="00267E3D" w:rsidRPr="00456A0D" w:rsidRDefault="00267E3D" w:rsidP="00C54FA2">
      <w:pPr>
        <w:spacing w:before="120" w:after="120" w:line="360" w:lineRule="auto"/>
        <w:ind w:firstLine="284"/>
        <w:rPr>
          <w:rFonts w:ascii="Arial" w:hAnsi="Arial" w:cs="Arial"/>
          <w:shd w:val="clear" w:color="auto" w:fill="FFFFFF"/>
        </w:rPr>
      </w:pPr>
    </w:p>
    <w:p w14:paraId="791EACAF" w14:textId="77777777" w:rsidR="000977CD" w:rsidRPr="00B717F0" w:rsidRDefault="000977CD" w:rsidP="00B717F0">
      <w:pPr>
        <w:pStyle w:val="Nadpis2"/>
        <w:rPr>
          <w:rFonts w:ascii="Arial" w:hAnsi="Arial" w:cs="Arial"/>
          <w:color w:val="auto"/>
        </w:rPr>
      </w:pPr>
      <w:bookmarkStart w:id="47" w:name="_Toc6386413"/>
      <w:r w:rsidRPr="00B717F0">
        <w:rPr>
          <w:rFonts w:ascii="Arial" w:hAnsi="Arial" w:cs="Arial"/>
          <w:color w:val="auto"/>
        </w:rPr>
        <w:t>Čistota vozidel</w:t>
      </w:r>
      <w:bookmarkEnd w:id="47"/>
    </w:p>
    <w:p w14:paraId="28D3A1FF" w14:textId="77777777" w:rsidR="000977CD" w:rsidRPr="00456A0D" w:rsidRDefault="000977CD" w:rsidP="00DA3356">
      <w:pPr>
        <w:spacing w:before="120" w:after="120" w:line="360" w:lineRule="auto"/>
        <w:ind w:firstLine="284"/>
        <w:jc w:val="both"/>
        <w:rPr>
          <w:rFonts w:ascii="Arial" w:hAnsi="Arial" w:cs="Arial"/>
        </w:rPr>
      </w:pPr>
      <w:r w:rsidRPr="00456A0D">
        <w:rPr>
          <w:rFonts w:ascii="Arial" w:hAnsi="Arial" w:cs="Arial"/>
        </w:rPr>
        <w:t>Dopravce je povinen zajistit, aby interiér a exteriér vozidel provozovaných v rámci VDV byl čistý, udržovaný a uklizený. Dopravce se zejména zavazuje bez zbytečného odkladu provádět opravy závad jakéhokoliv vybavení vozidel (např. poškozená sedadla, poškozené vnitřní obložení), obnovovat nátěry (barva, lak, polepy apod.) uvnitř i vně vozidel, odstraňovat jakékoliv znečištění vozidel. Dopravce je povinen nejméně jedenkrát týdně zajistit kompletní úklid vozidla, včetně odstranění prachu ve vozidle.</w:t>
      </w:r>
    </w:p>
    <w:p w14:paraId="59FA872E" w14:textId="77777777" w:rsidR="000977CD" w:rsidRPr="00B717F0" w:rsidRDefault="000977CD" w:rsidP="00B717F0">
      <w:pPr>
        <w:pStyle w:val="Nadpis2"/>
        <w:rPr>
          <w:rFonts w:ascii="Arial" w:hAnsi="Arial" w:cs="Arial"/>
          <w:color w:val="auto"/>
        </w:rPr>
      </w:pPr>
      <w:bookmarkStart w:id="48" w:name="_Toc6386414"/>
      <w:r w:rsidRPr="00B717F0">
        <w:rPr>
          <w:rFonts w:ascii="Arial" w:hAnsi="Arial" w:cs="Arial"/>
          <w:color w:val="auto"/>
        </w:rPr>
        <w:lastRenderedPageBreak/>
        <w:t>Technický stav a průměrné stáří vozidel</w:t>
      </w:r>
      <w:bookmarkEnd w:id="48"/>
    </w:p>
    <w:p w14:paraId="7B20DDDA" w14:textId="1983BDA4" w:rsidR="000977CD" w:rsidRPr="00456A0D" w:rsidRDefault="000977CD" w:rsidP="00DA3356">
      <w:pPr>
        <w:spacing w:before="120" w:after="120" w:line="360" w:lineRule="auto"/>
        <w:ind w:firstLine="284"/>
        <w:jc w:val="both"/>
        <w:rPr>
          <w:rFonts w:ascii="Arial" w:hAnsi="Arial" w:cs="Arial"/>
        </w:rPr>
      </w:pPr>
      <w:r w:rsidRPr="00456A0D">
        <w:rPr>
          <w:rFonts w:ascii="Arial" w:hAnsi="Arial" w:cs="Arial"/>
        </w:rPr>
        <w:t>Veškerá vozidla v systému VDV musí být v dobrém technickém stavu, s platnou technickou kontrolou a musí splňovat všechny související zákonné normy. Vozidla musí být v takovém stavu, aby cestující nebyli obtěžováni hlukem, zápachem nebo vibracemi vyššími</w:t>
      </w:r>
      <w:r w:rsidR="00E20C7D">
        <w:rPr>
          <w:rFonts w:ascii="Arial" w:hAnsi="Arial" w:cs="Arial"/>
        </w:rPr>
        <w:t>,</w:t>
      </w:r>
      <w:r w:rsidRPr="00456A0D">
        <w:rPr>
          <w:rFonts w:ascii="Arial" w:hAnsi="Arial" w:cs="Arial"/>
        </w:rPr>
        <w:t xml:space="preserve"> než je u daného typu vozidla obvyklé. </w:t>
      </w:r>
    </w:p>
    <w:p w14:paraId="11D0A974" w14:textId="35DF92B7" w:rsidR="00624AEC" w:rsidRDefault="007C314E" w:rsidP="00971D6F">
      <w:pPr>
        <w:spacing w:before="240" w:line="360" w:lineRule="auto"/>
        <w:jc w:val="both"/>
        <w:rPr>
          <w:rStyle w:val="Odkaznakoment"/>
          <w:rFonts w:ascii="Arial" w:hAnsi="Arial" w:cs="Arial"/>
          <w:sz w:val="22"/>
          <w:szCs w:val="22"/>
        </w:rPr>
      </w:pPr>
      <w:r w:rsidRPr="00456A0D">
        <w:rPr>
          <w:rFonts w:ascii="Arial" w:hAnsi="Arial" w:cs="Arial"/>
        </w:rPr>
        <w:t>Průměrné stáří vozidel, nesmí být dle údajů v technických průkazech v žádném okamžiku průběhu plnění smlouvy vyšší než 9 let. Žádné z turnusově nasazených vozidel</w:t>
      </w:r>
      <w:r>
        <w:rPr>
          <w:rFonts w:ascii="Arial" w:hAnsi="Arial" w:cs="Arial"/>
        </w:rPr>
        <w:t xml:space="preserve"> </w:t>
      </w:r>
      <w:r w:rsidRPr="00456A0D">
        <w:rPr>
          <w:rFonts w:ascii="Arial" w:hAnsi="Arial" w:cs="Arial"/>
        </w:rPr>
        <w:t>nesmí být dle údajů zapsanýc</w:t>
      </w:r>
      <w:r>
        <w:rPr>
          <w:rFonts w:ascii="Arial" w:hAnsi="Arial" w:cs="Arial"/>
        </w:rPr>
        <w:t>h v technickém průkazu starší 15</w:t>
      </w:r>
      <w:r w:rsidRPr="00456A0D">
        <w:rPr>
          <w:rFonts w:ascii="Arial" w:hAnsi="Arial" w:cs="Arial"/>
        </w:rPr>
        <w:t xml:space="preserve"> </w:t>
      </w:r>
      <w:proofErr w:type="gramStart"/>
      <w:r w:rsidRPr="00456A0D">
        <w:rPr>
          <w:rFonts w:ascii="Arial" w:hAnsi="Arial" w:cs="Arial"/>
        </w:rPr>
        <w:t>let</w:t>
      </w:r>
      <w:r w:rsidR="00971D6F">
        <w:rPr>
          <w:rFonts w:ascii="Arial" w:hAnsi="Arial" w:cs="Arial"/>
          <w:bCs/>
          <w:shd w:val="clear" w:color="auto" w:fill="FFFFFF"/>
        </w:rPr>
        <w:t xml:space="preserve"> </w:t>
      </w:r>
      <w:r w:rsidR="00971D6F" w:rsidDel="00971D6F">
        <w:rPr>
          <w:rStyle w:val="Odkaznakoment"/>
        </w:rPr>
        <w:t xml:space="preserve"> </w:t>
      </w:r>
      <w:r w:rsidR="00DD79ED" w:rsidRPr="000909E8">
        <w:rPr>
          <w:rStyle w:val="Odkaznakoment"/>
          <w:rFonts w:ascii="Arial" w:hAnsi="Arial" w:cs="Arial"/>
          <w:sz w:val="22"/>
          <w:szCs w:val="22"/>
        </w:rPr>
        <w:t>Obnova</w:t>
      </w:r>
      <w:proofErr w:type="gramEnd"/>
      <w:r w:rsidR="00DD79ED" w:rsidRPr="000909E8">
        <w:rPr>
          <w:rStyle w:val="Odkaznakoment"/>
          <w:rFonts w:ascii="Arial" w:hAnsi="Arial" w:cs="Arial"/>
          <w:sz w:val="22"/>
          <w:szCs w:val="22"/>
        </w:rPr>
        <w:t xml:space="preserve"> vozového parku je možná pouze v souladu s Technickými a provozní standardy VDV. To platí pro nová i starší vozidla.</w:t>
      </w:r>
    </w:p>
    <w:p w14:paraId="2DDAC124" w14:textId="77777777" w:rsidR="00624AEC" w:rsidRDefault="00624AEC">
      <w:pPr>
        <w:rPr>
          <w:rStyle w:val="Odkaznakoment"/>
          <w:rFonts w:ascii="Arial" w:hAnsi="Arial" w:cs="Arial"/>
          <w:sz w:val="22"/>
          <w:szCs w:val="22"/>
        </w:rPr>
      </w:pPr>
      <w:r>
        <w:rPr>
          <w:rStyle w:val="Odkaznakoment"/>
          <w:rFonts w:ascii="Arial" w:hAnsi="Arial" w:cs="Arial"/>
          <w:sz w:val="22"/>
          <w:szCs w:val="22"/>
        </w:rPr>
        <w:br w:type="page"/>
      </w:r>
    </w:p>
    <w:p w14:paraId="17BDC732" w14:textId="77777777" w:rsidR="00DD79ED" w:rsidRPr="00DD79ED" w:rsidRDefault="00DD79ED" w:rsidP="00971D6F">
      <w:pPr>
        <w:spacing w:before="240" w:line="360" w:lineRule="auto"/>
        <w:jc w:val="both"/>
        <w:rPr>
          <w:rFonts w:ascii="Arial" w:hAnsi="Arial" w:cs="Arial"/>
        </w:rPr>
      </w:pPr>
    </w:p>
    <w:p w14:paraId="0B1F5E83" w14:textId="77777777" w:rsidR="00D82402" w:rsidRPr="00B717F0" w:rsidRDefault="00D82402" w:rsidP="00B717F0">
      <w:pPr>
        <w:pStyle w:val="Nadpis1"/>
        <w:rPr>
          <w:rFonts w:ascii="Arial" w:hAnsi="Arial" w:cs="Arial"/>
          <w:color w:val="auto"/>
        </w:rPr>
      </w:pPr>
      <w:bookmarkStart w:id="49" w:name="_Toc6386416"/>
      <w:r w:rsidRPr="00B717F0">
        <w:rPr>
          <w:rFonts w:ascii="Arial" w:hAnsi="Arial" w:cs="Arial"/>
          <w:color w:val="auto"/>
        </w:rPr>
        <w:t>STANDARD OZNAČENÍ, VYBAVENÍ A VZHLEDU ZASTÁVEK</w:t>
      </w:r>
      <w:bookmarkEnd w:id="49"/>
    </w:p>
    <w:p w14:paraId="4D7982EF" w14:textId="77777777" w:rsidR="00D82402" w:rsidRPr="00456A0D" w:rsidRDefault="00D82402" w:rsidP="00910DAD">
      <w:pPr>
        <w:jc w:val="both"/>
        <w:rPr>
          <w:rFonts w:ascii="Arial" w:hAnsi="Arial" w:cs="Arial"/>
          <w:b/>
        </w:rPr>
      </w:pPr>
      <w:r w:rsidRPr="00456A0D">
        <w:rPr>
          <w:rFonts w:ascii="Arial" w:hAnsi="Arial" w:cs="Arial"/>
          <w:b/>
        </w:rPr>
        <w:br/>
        <w:t>Preambule – vysvětlení pojmu zastávka:</w:t>
      </w:r>
    </w:p>
    <w:p w14:paraId="49A0DF45" w14:textId="77777777" w:rsidR="00D82402" w:rsidRPr="00456A0D" w:rsidRDefault="00D82402" w:rsidP="00910DAD">
      <w:pPr>
        <w:spacing w:before="120" w:after="120" w:line="360" w:lineRule="auto"/>
        <w:jc w:val="both"/>
        <w:rPr>
          <w:rFonts w:ascii="Arial" w:hAnsi="Arial" w:cs="Arial"/>
          <w:b/>
        </w:rPr>
      </w:pPr>
      <w:r w:rsidRPr="00456A0D">
        <w:rPr>
          <w:rFonts w:ascii="Arial" w:hAnsi="Arial" w:cs="Arial"/>
          <w:i/>
        </w:rPr>
        <w:t xml:space="preserve">Novela zákona o silniční dopravě, která byla přijata s účinností od 4. 10. 2017 v § 12, odst. 1 písm. a) stanoví, že licence k provozování linky bude dopravci udělena pouze tehdy, „pokud označení všech zastávek na trase linky ve směru vedení spojů bylo stanoveno nebo umístěno místní nebo přechodnou úpravou provozu na pozemních komunikacích postupem podle zákona o silničním provozu“. </w:t>
      </w:r>
      <w:r w:rsidRPr="00456A0D">
        <w:rPr>
          <w:rFonts w:ascii="Arial" w:hAnsi="Arial" w:cs="Arial"/>
          <w:b/>
        </w:rPr>
        <w:t>Zákon o silničním provozu chápe zastávku jako konkrétní odjezdovou hranu.</w:t>
      </w:r>
    </w:p>
    <w:p w14:paraId="3BA228BE" w14:textId="77777777" w:rsidR="00D82402" w:rsidRPr="00B717F0" w:rsidRDefault="00D82402" w:rsidP="00B717F0">
      <w:pPr>
        <w:pStyle w:val="Nadpis2"/>
        <w:rPr>
          <w:rFonts w:ascii="Arial" w:hAnsi="Arial" w:cs="Arial"/>
          <w:color w:val="auto"/>
        </w:rPr>
      </w:pPr>
      <w:bookmarkStart w:id="50" w:name="_Toc6386417"/>
      <w:r w:rsidRPr="00B717F0">
        <w:rPr>
          <w:rFonts w:ascii="Arial" w:hAnsi="Arial" w:cs="Arial"/>
          <w:color w:val="auto"/>
        </w:rPr>
        <w:t>Kategorie zastávek VDV</w:t>
      </w:r>
      <w:bookmarkEnd w:id="50"/>
    </w:p>
    <w:p w14:paraId="5701D039" w14:textId="77777777" w:rsidR="00D82402" w:rsidRPr="00456A0D" w:rsidRDefault="00D82402" w:rsidP="00D82402">
      <w:pPr>
        <w:spacing w:before="240" w:line="360" w:lineRule="auto"/>
        <w:rPr>
          <w:rFonts w:ascii="Arial" w:eastAsia="Calibri" w:hAnsi="Arial" w:cs="Arial"/>
          <w:b/>
        </w:rPr>
      </w:pPr>
      <w:r w:rsidRPr="00456A0D">
        <w:rPr>
          <w:rFonts w:ascii="Arial" w:eastAsia="Calibri" w:hAnsi="Arial" w:cs="Arial"/>
          <w:b/>
        </w:rPr>
        <w:t>Zastávky VDV se dělí do skupin:</w:t>
      </w:r>
    </w:p>
    <w:p w14:paraId="7B9DF451" w14:textId="77777777" w:rsidR="00D82402" w:rsidRPr="00456A0D" w:rsidRDefault="00D82402" w:rsidP="00910DAD">
      <w:pPr>
        <w:spacing w:before="120" w:after="0" w:line="360" w:lineRule="auto"/>
        <w:ind w:left="360"/>
        <w:jc w:val="both"/>
        <w:rPr>
          <w:rFonts w:ascii="Arial" w:eastAsia="Calibri" w:hAnsi="Arial" w:cs="Arial"/>
          <w:strike/>
        </w:rPr>
      </w:pPr>
      <w:r w:rsidRPr="00456A0D">
        <w:rPr>
          <w:rFonts w:ascii="Arial" w:eastAsia="Calibri" w:hAnsi="Arial" w:cs="Arial"/>
          <w:b/>
        </w:rPr>
        <w:t>Skupina A</w:t>
      </w:r>
      <w:r w:rsidRPr="00456A0D">
        <w:rPr>
          <w:rFonts w:ascii="Arial" w:eastAsia="Calibri" w:hAnsi="Arial" w:cs="Arial"/>
        </w:rPr>
        <w:t xml:space="preserve"> – </w:t>
      </w:r>
      <w:r w:rsidRPr="00456A0D">
        <w:rPr>
          <w:rFonts w:ascii="Arial" w:eastAsia="Calibri" w:hAnsi="Arial" w:cs="Arial"/>
          <w:color w:val="000000"/>
        </w:rPr>
        <w:t>zastávky, na nichž zastavuje alespoň jedna linka s licencí pro městskou hromadnou dopravu. Společné využívání označení zastávky dopravní značkou, místního označení názvu zastávky a zařízení pro zveřejňování jízdních řádů, a to městskou hromadnou dopravou i veřejnou linkovou dopravou.</w:t>
      </w:r>
    </w:p>
    <w:p w14:paraId="75B2D0EB" w14:textId="6E0F0A5A" w:rsidR="00D82402" w:rsidRPr="00456A0D" w:rsidRDefault="00D82402" w:rsidP="00910DAD">
      <w:pPr>
        <w:widowControl w:val="0"/>
        <w:autoSpaceDE w:val="0"/>
        <w:autoSpaceDN w:val="0"/>
        <w:adjustRightInd w:val="0"/>
        <w:spacing w:before="120" w:after="0" w:line="360" w:lineRule="auto"/>
        <w:ind w:left="360"/>
        <w:jc w:val="both"/>
        <w:rPr>
          <w:rFonts w:ascii="Arial" w:eastAsia="Calibri" w:hAnsi="Arial" w:cs="Arial"/>
        </w:rPr>
      </w:pPr>
      <w:r w:rsidRPr="00456A0D">
        <w:rPr>
          <w:rFonts w:ascii="Arial" w:eastAsia="Calibri" w:hAnsi="Arial" w:cs="Arial"/>
          <w:b/>
        </w:rPr>
        <w:t>Skupina B</w:t>
      </w:r>
      <w:r w:rsidRPr="00456A0D">
        <w:rPr>
          <w:rFonts w:ascii="Arial" w:eastAsia="Calibri" w:hAnsi="Arial" w:cs="Arial"/>
        </w:rPr>
        <w:t xml:space="preserve"> – </w:t>
      </w:r>
      <w:r w:rsidRPr="00456A0D">
        <w:rPr>
          <w:rFonts w:ascii="Arial" w:eastAsia="Calibri" w:hAnsi="Arial" w:cs="Arial"/>
          <w:color w:val="000000"/>
        </w:rPr>
        <w:t>zastávky, na nichž nezastavuje žádná linka s licencí pro městskou hromadnou dopravu</w:t>
      </w:r>
      <w:r w:rsidR="00E20C7D">
        <w:rPr>
          <w:rFonts w:ascii="Arial" w:eastAsia="Calibri" w:hAnsi="Arial" w:cs="Arial"/>
          <w:color w:val="000000"/>
        </w:rPr>
        <w:t>.</w:t>
      </w:r>
    </w:p>
    <w:p w14:paraId="6805AD32" w14:textId="77777777" w:rsidR="00D82402" w:rsidRPr="00456A0D" w:rsidRDefault="00D82402" w:rsidP="00D82402">
      <w:pPr>
        <w:spacing w:before="240" w:line="360" w:lineRule="auto"/>
        <w:rPr>
          <w:rFonts w:ascii="Arial" w:eastAsia="Calibri" w:hAnsi="Arial" w:cs="Arial"/>
          <w:b/>
        </w:rPr>
      </w:pPr>
      <w:r w:rsidRPr="00456A0D">
        <w:rPr>
          <w:rFonts w:ascii="Arial" w:eastAsia="Calibri" w:hAnsi="Arial" w:cs="Arial"/>
          <w:b/>
        </w:rPr>
        <w:t>Zastávky jsou kategorizovány do tříd podle jejich dopravního významu:</w:t>
      </w:r>
    </w:p>
    <w:p w14:paraId="3CD251AC" w14:textId="66851DAE" w:rsidR="00D82402" w:rsidRPr="00456A0D" w:rsidRDefault="00D82402" w:rsidP="00910DAD">
      <w:pPr>
        <w:spacing w:before="120" w:after="0" w:line="360" w:lineRule="auto"/>
        <w:ind w:left="360"/>
        <w:jc w:val="both"/>
        <w:rPr>
          <w:rFonts w:ascii="Arial" w:eastAsia="Calibri" w:hAnsi="Arial" w:cs="Arial"/>
        </w:rPr>
      </w:pPr>
      <w:r w:rsidRPr="00456A0D">
        <w:rPr>
          <w:rFonts w:ascii="Arial" w:eastAsia="Calibri" w:hAnsi="Arial" w:cs="Arial"/>
          <w:b/>
        </w:rPr>
        <w:t>Zastávky I. třídy</w:t>
      </w:r>
      <w:r w:rsidRPr="00456A0D">
        <w:rPr>
          <w:rFonts w:ascii="Arial" w:eastAsia="Calibri" w:hAnsi="Arial" w:cs="Arial"/>
        </w:rPr>
        <w:t xml:space="preserve"> – významné přestupní uzly a autobusová nádraží, mohou být i mimo obec, zastávky v centrech obcí, významné zastávky na území měst Kraje Vysočina.</w:t>
      </w:r>
    </w:p>
    <w:p w14:paraId="6B940CA6" w14:textId="77777777" w:rsidR="00D82402" w:rsidRPr="00456A0D" w:rsidRDefault="00D82402" w:rsidP="00910DAD">
      <w:pPr>
        <w:spacing w:before="120" w:after="0" w:line="360" w:lineRule="auto"/>
        <w:ind w:left="360"/>
        <w:jc w:val="both"/>
        <w:rPr>
          <w:rFonts w:ascii="Arial" w:eastAsia="Calibri" w:hAnsi="Arial" w:cs="Arial"/>
        </w:rPr>
      </w:pPr>
      <w:r w:rsidRPr="00456A0D">
        <w:rPr>
          <w:rFonts w:ascii="Arial" w:eastAsia="Calibri" w:hAnsi="Arial" w:cs="Arial"/>
          <w:b/>
        </w:rPr>
        <w:t>Zastávky II. třídy</w:t>
      </w:r>
      <w:r w:rsidRPr="00456A0D">
        <w:rPr>
          <w:rFonts w:ascii="Arial" w:eastAsia="Calibri" w:hAnsi="Arial" w:cs="Arial"/>
        </w:rPr>
        <w:t xml:space="preserve"> – zastávky na okrajích obcí, méně významné zastávky ve městech, zastávky mimo obce.</w:t>
      </w:r>
    </w:p>
    <w:p w14:paraId="29B61BFD" w14:textId="3D024052" w:rsidR="00D82402" w:rsidRPr="00456A0D"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 xml:space="preserve">Přiřazení zastávek do kategorie I. třídy určuje objednatel. Primární seznam stanovených zastávek I. třídy </w:t>
      </w:r>
      <w:r w:rsidR="00333EE1">
        <w:rPr>
          <w:rFonts w:ascii="Arial" w:eastAsia="Calibri" w:hAnsi="Arial" w:cs="Arial"/>
        </w:rPr>
        <w:t xml:space="preserve">je uveden v příloze č. 5 TPS VDV – Zastávky I. třídy. </w:t>
      </w:r>
      <w:r w:rsidRPr="00456A0D">
        <w:rPr>
          <w:rFonts w:ascii="Arial" w:eastAsia="Calibri" w:hAnsi="Arial" w:cs="Arial"/>
        </w:rPr>
        <w:t>Ostatní zastávky neuvedené v takovémto seznamu automaticky spadají do kategorie II. třídy zastávek.</w:t>
      </w:r>
    </w:p>
    <w:p w14:paraId="4A5C911A" w14:textId="77777777" w:rsidR="00D82402" w:rsidRPr="00B717F0" w:rsidRDefault="00D82402" w:rsidP="00B717F0">
      <w:pPr>
        <w:pStyle w:val="Nadpis2"/>
        <w:rPr>
          <w:rFonts w:ascii="Arial" w:hAnsi="Arial" w:cs="Arial"/>
          <w:color w:val="auto"/>
        </w:rPr>
      </w:pPr>
      <w:bookmarkStart w:id="51" w:name="_Toc6386418"/>
      <w:bookmarkStart w:id="52" w:name="_Ref61339396"/>
      <w:r w:rsidRPr="00B717F0">
        <w:rPr>
          <w:rFonts w:ascii="Arial" w:hAnsi="Arial" w:cs="Arial"/>
          <w:color w:val="auto"/>
        </w:rPr>
        <w:t>Značení a vybavení zastávek</w:t>
      </w:r>
      <w:bookmarkEnd w:id="51"/>
      <w:bookmarkEnd w:id="52"/>
    </w:p>
    <w:p w14:paraId="2FFA8450" w14:textId="185C94F4" w:rsidR="002E553F" w:rsidRDefault="002E553F" w:rsidP="002E553F">
      <w:pPr>
        <w:spacing w:before="120" w:after="120" w:line="360" w:lineRule="auto"/>
        <w:ind w:firstLine="284"/>
        <w:jc w:val="both"/>
        <w:rPr>
          <w:rFonts w:ascii="Arial" w:eastAsia="Calibri" w:hAnsi="Arial" w:cs="Arial"/>
        </w:rPr>
      </w:pPr>
      <w:r w:rsidRPr="00B45AE0">
        <w:rPr>
          <w:rFonts w:ascii="Arial" w:eastAsia="Calibri" w:hAnsi="Arial" w:cs="Arial"/>
        </w:rPr>
        <w:t>Dopravce má povinnost umístit na dopravní značky označující zastávky tabulky s dalšími dopravními informacemi pro zveřejňování jízdních řádů. V případě, že zastávka není osazena označníkem (dopravní značk</w:t>
      </w:r>
      <w:r w:rsidR="00992A81">
        <w:rPr>
          <w:rFonts w:ascii="Arial" w:eastAsia="Calibri" w:hAnsi="Arial" w:cs="Arial"/>
        </w:rPr>
        <w:t>o</w:t>
      </w:r>
      <w:r w:rsidRPr="00B45AE0">
        <w:rPr>
          <w:rFonts w:ascii="Arial" w:eastAsia="Calibri" w:hAnsi="Arial" w:cs="Arial"/>
        </w:rPr>
        <w:t xml:space="preserve">u IJ </w:t>
      </w:r>
      <w:proofErr w:type="gramStart"/>
      <w:r w:rsidRPr="00B45AE0">
        <w:rPr>
          <w:rFonts w:ascii="Arial" w:eastAsia="Calibri" w:hAnsi="Arial" w:cs="Arial"/>
        </w:rPr>
        <w:t>4b</w:t>
      </w:r>
      <w:proofErr w:type="gramEnd"/>
      <w:r w:rsidRPr="00B45AE0">
        <w:rPr>
          <w:rFonts w:ascii="Arial" w:eastAsia="Calibri" w:hAnsi="Arial" w:cs="Arial"/>
        </w:rPr>
        <w:t>, popřípadě IJ 4</w:t>
      </w:r>
      <w:r w:rsidR="00992A81">
        <w:rPr>
          <w:rFonts w:ascii="Arial" w:eastAsia="Calibri" w:hAnsi="Arial" w:cs="Arial"/>
        </w:rPr>
        <w:t>a</w:t>
      </w:r>
      <w:r w:rsidRPr="00B45AE0">
        <w:rPr>
          <w:rFonts w:ascii="Arial" w:eastAsia="Calibri" w:hAnsi="Arial" w:cs="Arial"/>
        </w:rPr>
        <w:t>), je dopravce povinen</w:t>
      </w:r>
      <w:del w:id="53" w:author="Autor">
        <w:r w:rsidRPr="00B45AE0" w:rsidDel="0010188C">
          <w:rPr>
            <w:rFonts w:ascii="Arial" w:eastAsia="Calibri" w:hAnsi="Arial" w:cs="Arial"/>
          </w:rPr>
          <w:delText xml:space="preserve"> osadit dopravní značku IJ 4b, popřípadě IJ 4</w:delText>
        </w:r>
        <w:r w:rsidR="00992A81" w:rsidDel="0010188C">
          <w:rPr>
            <w:rFonts w:ascii="Arial" w:eastAsia="Calibri" w:hAnsi="Arial" w:cs="Arial"/>
          </w:rPr>
          <w:delText>a</w:delText>
        </w:r>
        <w:r w:rsidRPr="00B45AE0" w:rsidDel="0010188C">
          <w:rPr>
            <w:rFonts w:ascii="Arial" w:eastAsia="Calibri" w:hAnsi="Arial" w:cs="Arial"/>
          </w:rPr>
          <w:delText xml:space="preserve"> a umístit na ní </w:delText>
        </w:r>
        <w:bookmarkStart w:id="54" w:name="_Hlk68702277"/>
        <w:r w:rsidRPr="00B45AE0" w:rsidDel="0010188C">
          <w:rPr>
            <w:rFonts w:ascii="Arial" w:eastAsia="Calibri" w:hAnsi="Arial" w:cs="Arial"/>
          </w:rPr>
          <w:delText>tabulky s dalšími dopravními informacemi pro zveřejňování jízdních řádů.</w:delText>
        </w:r>
      </w:del>
      <w:bookmarkEnd w:id="54"/>
      <w:ins w:id="55" w:author="Autor">
        <w:r w:rsidR="0010188C">
          <w:rPr>
            <w:rFonts w:ascii="Arial" w:eastAsia="Calibri" w:hAnsi="Arial" w:cs="Arial"/>
          </w:rPr>
          <w:t xml:space="preserve"> bez </w:t>
        </w:r>
        <w:r w:rsidR="0010188C" w:rsidRPr="0010188C">
          <w:rPr>
            <w:rFonts w:ascii="Arial" w:eastAsia="Calibri" w:hAnsi="Arial" w:cs="Arial"/>
          </w:rPr>
          <w:t>zbytečného odkladu informovat o této skutečnosti objednatele</w:t>
        </w:r>
        <w:r w:rsidR="0010188C">
          <w:rPr>
            <w:rFonts w:ascii="Arial" w:eastAsia="Calibri" w:hAnsi="Arial" w:cs="Arial"/>
          </w:rPr>
          <w:t xml:space="preserve">. </w:t>
        </w:r>
        <w:r w:rsidR="0010188C">
          <w:rPr>
            <w:rFonts w:ascii="Arial" w:eastAsia="Calibri" w:hAnsi="Arial" w:cs="Arial"/>
          </w:rPr>
          <w:lastRenderedPageBreak/>
          <w:t xml:space="preserve">Do doby umístění dopravní značky </w:t>
        </w:r>
        <w:r w:rsidR="0010188C" w:rsidRPr="00DC40D1">
          <w:rPr>
            <w:rFonts w:ascii="Arial" w:eastAsia="Calibri" w:hAnsi="Arial" w:cs="Arial"/>
          </w:rPr>
          <w:t>označující zastávkovou hranu</w:t>
        </w:r>
        <w:r w:rsidR="0010188C">
          <w:rPr>
            <w:rFonts w:ascii="Arial" w:eastAsia="Calibri" w:hAnsi="Arial" w:cs="Arial"/>
          </w:rPr>
          <w:t xml:space="preserve"> příslušným subjektem je dopravce povinen </w:t>
        </w:r>
        <w:r w:rsidR="0010188C" w:rsidRPr="00DC40D1">
          <w:rPr>
            <w:rFonts w:ascii="Arial" w:eastAsia="Calibri" w:hAnsi="Arial" w:cs="Arial"/>
          </w:rPr>
          <w:t xml:space="preserve">v místě zastávky </w:t>
        </w:r>
        <w:r w:rsidR="0010188C">
          <w:rPr>
            <w:rFonts w:ascii="Arial" w:eastAsia="Calibri" w:hAnsi="Arial" w:cs="Arial"/>
          </w:rPr>
          <w:t xml:space="preserve">umístit </w:t>
        </w:r>
        <w:r w:rsidR="0010188C" w:rsidRPr="0009686B">
          <w:rPr>
            <w:rFonts w:ascii="Arial" w:eastAsia="Calibri" w:hAnsi="Arial" w:cs="Arial"/>
          </w:rPr>
          <w:t>tabulky s dalšími dopravními informacemi pro zveřejňování jízdních řádů.</w:t>
        </w:r>
      </w:ins>
    </w:p>
    <w:p w14:paraId="5C376444" w14:textId="2E167E5D" w:rsidR="00D82402" w:rsidRPr="00456A0D"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Zastávky skupiny A, či B se označují dopravní značkou IJ </w:t>
      </w:r>
      <w:proofErr w:type="gramStart"/>
      <w:r w:rsidRPr="00456A0D">
        <w:rPr>
          <w:rFonts w:ascii="Arial" w:eastAsia="Calibri" w:hAnsi="Arial" w:cs="Arial"/>
        </w:rPr>
        <w:t>4b</w:t>
      </w:r>
      <w:proofErr w:type="gramEnd"/>
      <w:r w:rsidRPr="00456A0D">
        <w:rPr>
          <w:rFonts w:ascii="Arial" w:eastAsia="Calibri" w:hAnsi="Arial" w:cs="Arial"/>
        </w:rPr>
        <w:t>, popřípadě IJ 4a a dále se vybavují tabulkou s dalšími dopravními informacemi pro zveřejňování jízdních řádů. Dopravní značka musí být viditelná ve směru jízdy v přilehlém jízdním pruhu, kolmo k ose komunikace. Její umístění a upevnění musí být provedeno v souladu s požadavky vyhlášky č. 294/2015 Sb.</w:t>
      </w:r>
      <w:r w:rsidRPr="00456A0D">
        <w:rPr>
          <w:rStyle w:val="Znakapoznpodarou"/>
          <w:rFonts w:ascii="Arial" w:eastAsia="Calibri" w:hAnsi="Arial" w:cs="Arial"/>
        </w:rPr>
        <w:footnoteReference w:id="9"/>
      </w:r>
      <w:r w:rsidRPr="00456A0D">
        <w:rPr>
          <w:rFonts w:ascii="Arial" w:eastAsia="Calibri" w:hAnsi="Arial" w:cs="Arial"/>
        </w:rPr>
        <w:t>. Konstrukce zařízení dopravního značení musí dále umožňovat bezpečný pohyb cestujících včetně osob s omezenou schopností pohybu a orientace na čekací ploše (v souladu s vyhláškou č. 398/2009 Sb.</w:t>
      </w:r>
      <w:r w:rsidRPr="00456A0D">
        <w:rPr>
          <w:rStyle w:val="Znakapoznpodarou"/>
          <w:rFonts w:ascii="Arial" w:eastAsia="Calibri" w:hAnsi="Arial" w:cs="Arial"/>
        </w:rPr>
        <w:footnoteReference w:id="10"/>
      </w:r>
      <w:r w:rsidRPr="00456A0D">
        <w:rPr>
          <w:rFonts w:ascii="Arial" w:eastAsia="Calibri" w:hAnsi="Arial" w:cs="Arial"/>
        </w:rPr>
        <w:t>).</w:t>
      </w:r>
    </w:p>
    <w:p w14:paraId="540E6C07" w14:textId="77777777" w:rsidR="00D82402" w:rsidRPr="00BB3F92" w:rsidRDefault="00D82402" w:rsidP="00E50055">
      <w:pPr>
        <w:pStyle w:val="Nadpis3"/>
        <w:rPr>
          <w:rFonts w:ascii="Arial" w:hAnsi="Arial" w:cs="Arial"/>
          <w:color w:val="auto"/>
        </w:rPr>
      </w:pPr>
      <w:bookmarkStart w:id="56" w:name="_Toc6386419"/>
      <w:r w:rsidRPr="00BB3F92">
        <w:rPr>
          <w:rFonts w:ascii="Arial" w:hAnsi="Arial" w:cs="Arial"/>
          <w:color w:val="auto"/>
        </w:rPr>
        <w:t>Zařízení pro zveřejňování jízdních řádů</w:t>
      </w:r>
      <w:bookmarkEnd w:id="56"/>
    </w:p>
    <w:p w14:paraId="485334E4" w14:textId="77777777" w:rsidR="00D82402" w:rsidRPr="00BB3F92" w:rsidRDefault="00D82402" w:rsidP="00910DAD">
      <w:pPr>
        <w:spacing w:before="120" w:after="120" w:line="360" w:lineRule="auto"/>
        <w:ind w:firstLine="284"/>
        <w:jc w:val="both"/>
        <w:rPr>
          <w:rFonts w:ascii="Arial" w:eastAsia="Calibri" w:hAnsi="Arial" w:cs="Arial"/>
        </w:rPr>
      </w:pPr>
      <w:r w:rsidRPr="00BB3F92">
        <w:rPr>
          <w:rFonts w:ascii="Arial" w:hAnsi="Arial" w:cs="Arial"/>
        </w:rPr>
        <w:t xml:space="preserve">Zařízení pro </w:t>
      </w:r>
      <w:r w:rsidRPr="00BB3F92">
        <w:rPr>
          <w:rFonts w:ascii="Arial" w:eastAsia="Calibri" w:hAnsi="Arial" w:cs="Arial"/>
        </w:rPr>
        <w:t>zveřejňování</w:t>
      </w:r>
      <w:r w:rsidRPr="00BB3F92">
        <w:rPr>
          <w:rFonts w:ascii="Arial" w:hAnsi="Arial" w:cs="Arial"/>
        </w:rPr>
        <w:t xml:space="preserve"> jízdních řádů se zpravidla umísťuje na sloupku dopravní značky směrem na nástupní plochu (nástupiště) zastávky. </w:t>
      </w:r>
      <w:r w:rsidRPr="00BB3F92">
        <w:rPr>
          <w:rFonts w:ascii="Arial" w:eastAsia="Calibri" w:hAnsi="Arial" w:cs="Arial"/>
        </w:rPr>
        <w:t xml:space="preserve">Tam kde to místní podmínky neumožní, může být s ohledem na místní podmínky umístěno na jiném vhodném místě čekací plochy (sloup, stěna přístřešku). </w:t>
      </w:r>
      <w:r w:rsidRPr="00BB3F92">
        <w:rPr>
          <w:rFonts w:ascii="Arial" w:hAnsi="Arial" w:cs="Arial"/>
        </w:rPr>
        <w:t xml:space="preserve">Pokud je zastávka vybavena přístřeškem, umísťuje se zařízení pro zveřejňování jízdních řádů přednostně do přístřešku u nástupiště zastávky. </w:t>
      </w:r>
      <w:r w:rsidRPr="00BB3F92">
        <w:rPr>
          <w:rFonts w:ascii="Arial" w:eastAsia="Calibri" w:hAnsi="Arial" w:cs="Arial"/>
        </w:rPr>
        <w:t xml:space="preserve">Zařízení pro zveřejňování jízdních řadů nesmí zakrývat dopravní značení nebo jiná zařízení. </w:t>
      </w:r>
    </w:p>
    <w:p w14:paraId="3B20DB55" w14:textId="77777777" w:rsidR="00D82402" w:rsidRPr="00BB3F92" w:rsidRDefault="00D82402" w:rsidP="00910DAD">
      <w:pPr>
        <w:spacing w:before="120" w:after="120" w:line="360" w:lineRule="auto"/>
        <w:ind w:firstLine="284"/>
        <w:jc w:val="both"/>
        <w:rPr>
          <w:rFonts w:ascii="Arial" w:eastAsia="Calibri" w:hAnsi="Arial" w:cs="Arial"/>
        </w:rPr>
      </w:pPr>
      <w:r w:rsidRPr="00BB3F92">
        <w:rPr>
          <w:rFonts w:ascii="Arial" w:eastAsia="Calibri" w:hAnsi="Arial" w:cs="Arial"/>
        </w:rPr>
        <w:t>V případě více nástupišť jedné zastávky musí být jednotlivé nástupní hrany rozlišeny uvedením čísla nástupiště. V tomto případě musí být pro potřeby cestujících rovněž na panelu zveřejněn plánek zastávky s vyznačením nástupišť.</w:t>
      </w:r>
    </w:p>
    <w:p w14:paraId="768B10CF" w14:textId="77777777" w:rsidR="00D82402" w:rsidRPr="00B717F0" w:rsidRDefault="00D82402" w:rsidP="00B717F0">
      <w:pPr>
        <w:pStyle w:val="Nadpis3"/>
        <w:rPr>
          <w:rFonts w:ascii="Arial" w:hAnsi="Arial" w:cs="Arial"/>
          <w:color w:val="auto"/>
        </w:rPr>
      </w:pPr>
      <w:bookmarkStart w:id="57" w:name="_Toc6386420"/>
      <w:r w:rsidRPr="00B717F0">
        <w:rPr>
          <w:rFonts w:ascii="Arial" w:hAnsi="Arial" w:cs="Arial"/>
          <w:color w:val="auto"/>
        </w:rPr>
        <w:t>Standardní rozmístění informací</w:t>
      </w:r>
      <w:bookmarkEnd w:id="57"/>
    </w:p>
    <w:p w14:paraId="5010D999"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Standardní rozmístění informací na panelu zařízení pro zveřejňování jízdních řádů je popsáno níže (platí zejména pro zastávky VLD – zastávky skupiny B).</w:t>
      </w:r>
    </w:p>
    <w:p w14:paraId="31789AEC"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 xml:space="preserve">Na zařízení pro zveřejňování jízdního řádů se jízdní řády jednotlivých linek rozmísťují nejprve ve směru zleva doprava a shora dolů. Jízdní řády jsou seřazeny podle čísel linek. Jízdní řády o více dílech musí následovat po sobě. Bezprostředně po skončení své platnosti musí být jízdní řády odstraněny, případně přelepeny platnými jízdními řády. Součástí informací u zastávky s více než dvěma nástupišti bude plánek rozmístění nástupišť zastávky. </w:t>
      </w:r>
    </w:p>
    <w:p w14:paraId="7ADC2F7D" w14:textId="5E27F62E" w:rsidR="00D82402" w:rsidRPr="00456A0D" w:rsidRDefault="00D82402" w:rsidP="00910DAD">
      <w:pPr>
        <w:spacing w:before="120" w:after="0" w:line="360" w:lineRule="auto"/>
        <w:jc w:val="both"/>
        <w:rPr>
          <w:rFonts w:ascii="Arial" w:hAnsi="Arial" w:cs="Arial"/>
        </w:rPr>
      </w:pPr>
      <w:r w:rsidRPr="00456A0D">
        <w:rPr>
          <w:rFonts w:ascii="Arial" w:hAnsi="Arial" w:cs="Arial"/>
        </w:rPr>
        <w:t>Vzhled jízdního řádu, který bude vylepen na zastávkách, musí být v souladu s legislativou a licencemi a v souladu s </w:t>
      </w:r>
      <w:r w:rsidR="00E50055">
        <w:rPr>
          <w:rFonts w:ascii="Arial" w:hAnsi="Arial" w:cs="Arial"/>
        </w:rPr>
        <w:t>TPS VDV.</w:t>
      </w:r>
      <w:r w:rsidRPr="00456A0D">
        <w:rPr>
          <w:rFonts w:ascii="Arial" w:hAnsi="Arial" w:cs="Arial"/>
        </w:rPr>
        <w:t xml:space="preserve"> Jízdní řády budou vylepeny v šabloně obsahující též informace o VDV. </w:t>
      </w:r>
    </w:p>
    <w:p w14:paraId="6C16D3DB" w14:textId="77777777" w:rsidR="00D82402" w:rsidRPr="00456A0D" w:rsidRDefault="00D82402" w:rsidP="00910DAD">
      <w:pPr>
        <w:spacing w:after="120" w:line="360" w:lineRule="auto"/>
        <w:jc w:val="both"/>
        <w:rPr>
          <w:rFonts w:ascii="Arial" w:hAnsi="Arial" w:cs="Arial"/>
          <w:i/>
        </w:rPr>
      </w:pPr>
      <w:r w:rsidRPr="00456A0D">
        <w:rPr>
          <w:rFonts w:ascii="Arial" w:hAnsi="Arial" w:cs="Arial"/>
          <w:i/>
        </w:rPr>
        <w:lastRenderedPageBreak/>
        <w:t xml:space="preserve">Poznámka: Vzhled a obsah </w:t>
      </w:r>
      <w:r w:rsidRPr="00456A0D">
        <w:rPr>
          <w:rFonts w:ascii="Arial" w:eastAsia="Calibri" w:hAnsi="Arial" w:cs="Arial"/>
          <w:i/>
        </w:rPr>
        <w:t>jízdních</w:t>
      </w:r>
      <w:r w:rsidRPr="00456A0D">
        <w:rPr>
          <w:rFonts w:ascii="Arial" w:hAnsi="Arial" w:cs="Arial"/>
          <w:i/>
        </w:rPr>
        <w:t xml:space="preserve"> řádů a informačních materiálů na zařízení pro zveřejňování jízdních řádů stanovuje nebo schvaluje objednatel. Forma těchto materiálů pro umístění na zastávky skupiny A v Jihlavě, Havlíčkově Brodě, Žďáru nad Sázavou, Třebíči, Bystřici nad Pernštejnem, Pelhřimově a Novém Městě na Moravě je stanovena po dohodě s příslušným objednavatelem MHD, případně s dopravci (provozovateli MHD) v těchto městech.</w:t>
      </w:r>
    </w:p>
    <w:p w14:paraId="42CA65BB" w14:textId="77777777" w:rsidR="00D82402" w:rsidRPr="00456A0D" w:rsidRDefault="00D82402" w:rsidP="00D82402">
      <w:pPr>
        <w:spacing w:after="120" w:line="360" w:lineRule="auto"/>
        <w:rPr>
          <w:rFonts w:ascii="Arial" w:eastAsia="Calibri" w:hAnsi="Arial" w:cs="Arial"/>
          <w:i/>
        </w:rPr>
      </w:pPr>
    </w:p>
    <w:p w14:paraId="69AD836F" w14:textId="77777777" w:rsidR="00D82402" w:rsidRPr="00456A0D" w:rsidRDefault="00D82402" w:rsidP="00D82402">
      <w:pPr>
        <w:spacing w:before="240" w:line="360" w:lineRule="auto"/>
        <w:rPr>
          <w:rFonts w:ascii="Arial" w:hAnsi="Arial" w:cs="Arial"/>
        </w:rPr>
      </w:pPr>
      <w:r w:rsidRPr="00456A0D">
        <w:rPr>
          <w:rFonts w:ascii="Arial" w:eastAsia="Calibri" w:hAnsi="Arial" w:cs="Arial"/>
          <w:i/>
        </w:rPr>
        <w:t>Příklad – umístění JŘ a informací o VDV – zastávka s jednou linkou</w:t>
      </w:r>
    </w:p>
    <w:p w14:paraId="4098249F" w14:textId="77777777" w:rsidR="00D82402" w:rsidRPr="00456A0D" w:rsidRDefault="00D82402" w:rsidP="00D82402">
      <w:pPr>
        <w:ind w:left="1985"/>
        <w:rPr>
          <w:rFonts w:ascii="Arial" w:hAnsi="Arial" w:cs="Arial"/>
        </w:rPr>
      </w:pPr>
      <w:r w:rsidRPr="00456A0D">
        <w:rPr>
          <w:rFonts w:ascii="Arial" w:hAnsi="Arial" w:cs="Arial"/>
          <w:noProof/>
          <w:lang w:eastAsia="cs-CZ"/>
        </w:rPr>
        <mc:AlternateContent>
          <mc:Choice Requires="wpg">
            <w:drawing>
              <wp:inline distT="0" distB="0" distL="0" distR="0" wp14:anchorId="0D4E4502" wp14:editId="0EBA0A2A">
                <wp:extent cx="1714500" cy="2086610"/>
                <wp:effectExtent l="0" t="0" r="19050" b="27940"/>
                <wp:docPr id="40" name="Skupina 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14500" cy="2086610"/>
                          <a:chOff x="2317" y="2611"/>
                          <a:chExt cx="3060" cy="4135"/>
                        </a:xfrm>
                      </wpg:grpSpPr>
                      <wps:wsp>
                        <wps:cNvPr id="41" name="Rectangle 25"/>
                        <wps:cNvSpPr>
                          <a:spLocks noChangeArrowheads="1"/>
                        </wps:cNvSpPr>
                        <wps:spPr bwMode="auto">
                          <a:xfrm>
                            <a:off x="2317" y="2611"/>
                            <a:ext cx="3060" cy="413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grpSp>
                        <wpg:cNvPr id="42" name="Group 26"/>
                        <wpg:cNvGrpSpPr>
                          <a:grpSpLocks/>
                        </wpg:cNvGrpSpPr>
                        <wpg:grpSpPr bwMode="auto">
                          <a:xfrm>
                            <a:off x="2497" y="2857"/>
                            <a:ext cx="2700" cy="1620"/>
                            <a:chOff x="2494" y="6817"/>
                            <a:chExt cx="2163" cy="1440"/>
                          </a:xfrm>
                        </wpg:grpSpPr>
                        <wps:wsp>
                          <wps:cNvPr id="43" name="Rectangle 27"/>
                          <wps:cNvSpPr>
                            <a:spLocks noChangeArrowheads="1"/>
                          </wps:cNvSpPr>
                          <wps:spPr bwMode="auto">
                            <a:xfrm>
                              <a:off x="2497" y="6817"/>
                              <a:ext cx="216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4" name="Text Box 28"/>
                          <wps:cNvSpPr txBox="1">
                            <a:spLocks noChangeArrowheads="1"/>
                          </wps:cNvSpPr>
                          <wps:spPr bwMode="auto">
                            <a:xfrm>
                              <a:off x="2494" y="7177"/>
                              <a:ext cx="16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65A175" w14:textId="77777777" w:rsidR="00DF2893" w:rsidRDefault="00DF2893" w:rsidP="00D82402">
                                <w:pPr>
                                  <w:jc w:val="center"/>
                                </w:pPr>
                                <w:r>
                                  <w:t>Jízdní řád</w:t>
                                </w:r>
                              </w:p>
                            </w:txbxContent>
                          </wps:txbx>
                          <wps:bodyPr rot="0" vert="horz" wrap="square" lIns="91440" tIns="45720" rIns="91440" bIns="45720" anchor="t" anchorCtr="0" upright="1">
                            <a:noAutofit/>
                          </wps:bodyPr>
                        </wps:wsp>
                      </wpg:grpSp>
                      <wpg:grpSp>
                        <wpg:cNvPr id="45" name="Group 29"/>
                        <wpg:cNvGrpSpPr>
                          <a:grpSpLocks/>
                        </wpg:cNvGrpSpPr>
                        <wpg:grpSpPr bwMode="auto">
                          <a:xfrm>
                            <a:off x="2497" y="4709"/>
                            <a:ext cx="2700" cy="1857"/>
                            <a:chOff x="2317" y="8257"/>
                            <a:chExt cx="2520" cy="1620"/>
                          </a:xfrm>
                        </wpg:grpSpPr>
                        <wps:wsp>
                          <wps:cNvPr id="46" name="Rectangle 30"/>
                          <wps:cNvSpPr>
                            <a:spLocks noChangeArrowheads="1"/>
                          </wps:cNvSpPr>
                          <wps:spPr bwMode="auto">
                            <a:xfrm>
                              <a:off x="2317" y="8257"/>
                              <a:ext cx="2520" cy="16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7" name="Text Box 31"/>
                          <wps:cNvSpPr txBox="1">
                            <a:spLocks noChangeArrowheads="1"/>
                          </wps:cNvSpPr>
                          <wps:spPr bwMode="auto">
                            <a:xfrm>
                              <a:off x="2497" y="8437"/>
                              <a:ext cx="1980" cy="12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90A93A4" w14:textId="77777777" w:rsidR="00DF2893" w:rsidRDefault="00DF2893" w:rsidP="00D82402">
                                <w:r>
                                  <w:t>Informace VDV</w:t>
                                </w:r>
                              </w:p>
                            </w:txbxContent>
                          </wps:txbx>
                          <wps:bodyPr rot="0" vert="horz" wrap="square" lIns="91440" tIns="45720" rIns="91440" bIns="45720" anchor="t" anchorCtr="0" upright="1">
                            <a:noAutofit/>
                          </wps:bodyPr>
                        </wps:wsp>
                      </wpg:grpSp>
                    </wpg:wgp>
                  </a:graphicData>
                </a:graphic>
              </wp:inline>
            </w:drawing>
          </mc:Choice>
          <mc:Fallback>
            <w:pict>
              <v:group w14:anchorId="0D4E4502" id="Skupina 26" o:spid="_x0000_s1026" style="width:135pt;height:164.3pt;mso-position-horizontal-relative:char;mso-position-vertical-relative:line" coordorigin="2317,2611" coordsize="3060,41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">
                <v:rect id="Rectangle 25" o:spid="_x0000_s1027" style="position:absolute;left:2317;top:2611;width:3060;height:41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"/>
                <v:group id="Group 26" o:spid="_x0000_s1028" style="position:absolute;left:2497;top:2857;width:2700;height:1620" coordorigin="2494,6817" coordsize="2163,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">
                  <v:rect id="Rectangle 27" o:spid="_x0000_s1029" style="position:absolute;left:2497;top:6817;width:216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"/>
                  <v:shapetype id="_x0000_t202" coordsize="21600,21600" o:spt="202" path="m,l,21600r21600,l21600,xe">
                    <v:stroke joinstyle="miter"/>
                    <v:path gradientshapeok="t" o:connecttype="rect"/>
                  </v:shapetype>
                  <v:shape id="Text Box 28" o:spid="_x0000_s1030" type="#_x0000_t202" style="position:absolute;left:2494;top:7177;width:162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" filled="f" stroked="f">
                    <v:textbox>
                      <w:txbxContent>
                        <w:p w14:paraId="1C65A175" w14:textId="77777777" w:rsidR="00DF2893" w:rsidRDefault="00DF2893" w:rsidP="00D82402">
                          <w:pPr>
                            <w:jc w:val="center"/>
                          </w:pPr>
                          <w:r>
                            <w:t>Jízdní řád</w:t>
                          </w:r>
                        </w:p>
                      </w:txbxContent>
                    </v:textbox>
                  </v:shape>
                </v:group>
                <v:group id="Group 29" o:spid="_x0000_s1031" style="position:absolute;left:2497;top:4709;width:2700;height:1857" coordorigin="2317,8257" coordsize="2520,1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">
                  <v:rect id="Rectangle 30" o:spid="_x0000_s1032" style="position:absolute;left:2317;top:8257;width:2520;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"/>
                  <v:shape id="Text Box 31" o:spid="_x0000_s1033" type="#_x0000_t202" style="position:absolute;left:2497;top:8437;width:1980;height:1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" stroked="f">
                    <v:textbox>
                      <w:txbxContent>
                        <w:p w14:paraId="690A93A4" w14:textId="77777777" w:rsidR="00DF2893" w:rsidRDefault="00DF2893" w:rsidP="00D82402">
                          <w:r>
                            <w:t>Informace VDV</w:t>
                          </w:r>
                        </w:p>
                      </w:txbxContent>
                    </v:textbox>
                  </v:shape>
                </v:group>
                <w10:anchorlock/>
              </v:group>
            </w:pict>
          </mc:Fallback>
        </mc:AlternateContent>
      </w:r>
    </w:p>
    <w:p w14:paraId="27C1C5CC" w14:textId="77777777" w:rsidR="00D82402" w:rsidRPr="00456A0D" w:rsidRDefault="00D82402" w:rsidP="00D82402">
      <w:pPr>
        <w:spacing w:before="240" w:line="360" w:lineRule="auto"/>
        <w:rPr>
          <w:rFonts w:ascii="Arial" w:eastAsia="Calibri" w:hAnsi="Arial" w:cs="Arial"/>
          <w:i/>
        </w:rPr>
      </w:pPr>
    </w:p>
    <w:p w14:paraId="4FCDFB60" w14:textId="77777777" w:rsidR="00D82402" w:rsidRPr="00456A0D" w:rsidRDefault="00D82402" w:rsidP="00D82402">
      <w:pPr>
        <w:spacing w:before="240" w:line="360" w:lineRule="auto"/>
        <w:rPr>
          <w:rFonts w:ascii="Arial" w:hAnsi="Arial" w:cs="Arial"/>
        </w:rPr>
      </w:pPr>
      <w:r w:rsidRPr="00456A0D">
        <w:rPr>
          <w:rFonts w:ascii="Arial" w:eastAsia="Calibri" w:hAnsi="Arial" w:cs="Arial"/>
          <w:i/>
        </w:rPr>
        <w:t>Příklad – umístění JŘ a informací o VDV – zastávka se třemi linkami</w:t>
      </w:r>
    </w:p>
    <w:p w14:paraId="2C316AAB" w14:textId="77777777" w:rsidR="00D82402" w:rsidRPr="00456A0D" w:rsidRDefault="00D82402" w:rsidP="00D82402">
      <w:pPr>
        <w:ind w:left="1985"/>
        <w:rPr>
          <w:rFonts w:ascii="Arial" w:hAnsi="Arial" w:cs="Arial"/>
        </w:rPr>
      </w:pPr>
      <w:r w:rsidRPr="00456A0D">
        <w:rPr>
          <w:rFonts w:ascii="Arial" w:hAnsi="Arial" w:cs="Arial"/>
          <w:noProof/>
          <w:lang w:eastAsia="cs-CZ"/>
        </w:rPr>
        <mc:AlternateContent>
          <mc:Choice Requires="wpg">
            <w:drawing>
              <wp:inline distT="0" distB="0" distL="0" distR="0" wp14:anchorId="122495B9" wp14:editId="209090FB">
                <wp:extent cx="3429000" cy="2086610"/>
                <wp:effectExtent l="0" t="0" r="19050" b="27940"/>
                <wp:docPr id="26" name="Skupina 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429000" cy="2086610"/>
                          <a:chOff x="2137" y="10957"/>
                          <a:chExt cx="5580" cy="3780"/>
                        </a:xfrm>
                      </wpg:grpSpPr>
                      <wps:wsp>
                        <wps:cNvPr id="27" name="Rectangle 33"/>
                        <wps:cNvSpPr>
                          <a:spLocks noChangeArrowheads="1"/>
                        </wps:cNvSpPr>
                        <wps:spPr bwMode="auto">
                          <a:xfrm>
                            <a:off x="2137" y="10957"/>
                            <a:ext cx="5580" cy="37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grpSp>
                        <wpg:cNvPr id="28" name="Group 34"/>
                        <wpg:cNvGrpSpPr>
                          <a:grpSpLocks/>
                        </wpg:cNvGrpSpPr>
                        <wpg:grpSpPr bwMode="auto">
                          <a:xfrm>
                            <a:off x="2317" y="11137"/>
                            <a:ext cx="2523" cy="1620"/>
                            <a:chOff x="2494" y="6817"/>
                            <a:chExt cx="2163" cy="1440"/>
                          </a:xfrm>
                        </wpg:grpSpPr>
                        <wps:wsp>
                          <wps:cNvPr id="29" name="Rectangle 35"/>
                          <wps:cNvSpPr>
                            <a:spLocks noChangeArrowheads="1"/>
                          </wps:cNvSpPr>
                          <wps:spPr bwMode="auto">
                            <a:xfrm>
                              <a:off x="2497" y="6817"/>
                              <a:ext cx="216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0" name="Text Box 36"/>
                          <wps:cNvSpPr txBox="1">
                            <a:spLocks noChangeArrowheads="1"/>
                          </wps:cNvSpPr>
                          <wps:spPr bwMode="auto">
                            <a:xfrm>
                              <a:off x="2494" y="7177"/>
                              <a:ext cx="16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4D17CC" w14:textId="77777777" w:rsidR="00DF2893" w:rsidRDefault="00DF2893" w:rsidP="00D82402">
                                <w:r>
                                  <w:t>Jízdní řád 1</w:t>
                                </w:r>
                              </w:p>
                            </w:txbxContent>
                          </wps:txbx>
                          <wps:bodyPr rot="0" vert="horz" wrap="square" lIns="91440" tIns="45720" rIns="91440" bIns="45720" anchor="t" anchorCtr="0" upright="1">
                            <a:noAutofit/>
                          </wps:bodyPr>
                        </wps:wsp>
                      </wpg:grpSp>
                      <wpg:grpSp>
                        <wpg:cNvPr id="31" name="Group 37"/>
                        <wpg:cNvGrpSpPr>
                          <a:grpSpLocks/>
                        </wpg:cNvGrpSpPr>
                        <wpg:grpSpPr bwMode="auto">
                          <a:xfrm>
                            <a:off x="5017" y="12937"/>
                            <a:ext cx="2520" cy="1620"/>
                            <a:chOff x="2317" y="8257"/>
                            <a:chExt cx="2520" cy="1620"/>
                          </a:xfrm>
                        </wpg:grpSpPr>
                        <wps:wsp>
                          <wps:cNvPr id="32" name="Rectangle 38"/>
                          <wps:cNvSpPr>
                            <a:spLocks noChangeArrowheads="1"/>
                          </wps:cNvSpPr>
                          <wps:spPr bwMode="auto">
                            <a:xfrm>
                              <a:off x="2317" y="8257"/>
                              <a:ext cx="2520" cy="16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3" name="Text Box 39"/>
                          <wps:cNvSpPr txBox="1">
                            <a:spLocks noChangeArrowheads="1"/>
                          </wps:cNvSpPr>
                          <wps:spPr bwMode="auto">
                            <a:xfrm>
                              <a:off x="2497" y="8437"/>
                              <a:ext cx="1980" cy="12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65D04E8" w14:textId="77777777" w:rsidR="00DF2893" w:rsidRDefault="00DF2893" w:rsidP="00D82402">
                                <w:r>
                                  <w:t>Informace VDV</w:t>
                                </w:r>
                              </w:p>
                            </w:txbxContent>
                          </wps:txbx>
                          <wps:bodyPr rot="0" vert="horz" wrap="square" lIns="91440" tIns="45720" rIns="91440" bIns="45720" anchor="t" anchorCtr="0" upright="1">
                            <a:noAutofit/>
                          </wps:bodyPr>
                        </wps:wsp>
                      </wpg:grpSp>
                      <wpg:grpSp>
                        <wpg:cNvPr id="34" name="Group 40"/>
                        <wpg:cNvGrpSpPr>
                          <a:grpSpLocks/>
                        </wpg:cNvGrpSpPr>
                        <wpg:grpSpPr bwMode="auto">
                          <a:xfrm>
                            <a:off x="5017" y="11137"/>
                            <a:ext cx="2523" cy="1620"/>
                            <a:chOff x="2494" y="6817"/>
                            <a:chExt cx="2163" cy="1440"/>
                          </a:xfrm>
                        </wpg:grpSpPr>
                        <wps:wsp>
                          <wps:cNvPr id="35" name="Rectangle 41"/>
                          <wps:cNvSpPr>
                            <a:spLocks noChangeArrowheads="1"/>
                          </wps:cNvSpPr>
                          <wps:spPr bwMode="auto">
                            <a:xfrm>
                              <a:off x="2497" y="6817"/>
                              <a:ext cx="216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6" name="Text Box 42"/>
                          <wps:cNvSpPr txBox="1">
                            <a:spLocks noChangeArrowheads="1"/>
                          </wps:cNvSpPr>
                          <wps:spPr bwMode="auto">
                            <a:xfrm>
                              <a:off x="2494" y="7177"/>
                              <a:ext cx="16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DE669C" w14:textId="77777777" w:rsidR="00DF2893" w:rsidRDefault="00DF2893" w:rsidP="00D82402">
                                <w:r>
                                  <w:t>Jízdní řád 2</w:t>
                                </w:r>
                              </w:p>
                            </w:txbxContent>
                          </wps:txbx>
                          <wps:bodyPr rot="0" vert="horz" wrap="square" lIns="91440" tIns="45720" rIns="91440" bIns="45720" anchor="t" anchorCtr="0" upright="1">
                            <a:noAutofit/>
                          </wps:bodyPr>
                        </wps:wsp>
                      </wpg:grpSp>
                      <wpg:grpSp>
                        <wpg:cNvPr id="37" name="Group 43"/>
                        <wpg:cNvGrpSpPr>
                          <a:grpSpLocks/>
                        </wpg:cNvGrpSpPr>
                        <wpg:grpSpPr bwMode="auto">
                          <a:xfrm>
                            <a:off x="2317" y="12937"/>
                            <a:ext cx="2523" cy="1620"/>
                            <a:chOff x="2494" y="6817"/>
                            <a:chExt cx="2163" cy="1440"/>
                          </a:xfrm>
                        </wpg:grpSpPr>
                        <wps:wsp>
                          <wps:cNvPr id="38" name="Rectangle 44"/>
                          <wps:cNvSpPr>
                            <a:spLocks noChangeArrowheads="1"/>
                          </wps:cNvSpPr>
                          <wps:spPr bwMode="auto">
                            <a:xfrm>
                              <a:off x="2497" y="6817"/>
                              <a:ext cx="216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9" name="Text Box 45"/>
                          <wps:cNvSpPr txBox="1">
                            <a:spLocks noChangeArrowheads="1"/>
                          </wps:cNvSpPr>
                          <wps:spPr bwMode="auto">
                            <a:xfrm>
                              <a:off x="2494" y="7177"/>
                              <a:ext cx="16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2E19A8" w14:textId="77777777" w:rsidR="00DF2893" w:rsidRDefault="00DF2893" w:rsidP="00D82402">
                                <w:r>
                                  <w:t>Jízdní řád 3</w:t>
                                </w:r>
                              </w:p>
                            </w:txbxContent>
                          </wps:txbx>
                          <wps:bodyPr rot="0" vert="horz" wrap="square" lIns="91440" tIns="45720" rIns="91440" bIns="45720" anchor="t" anchorCtr="0" upright="1">
                            <a:noAutofit/>
                          </wps:bodyPr>
                        </wps:wsp>
                      </wpg:grpSp>
                    </wpg:wgp>
                  </a:graphicData>
                </a:graphic>
              </wp:inline>
            </w:drawing>
          </mc:Choice>
          <mc:Fallback>
            <w:pict>
              <v:group w14:anchorId="122495B9" id="Skupina 34" o:spid="_x0000_s1034" style="width:270pt;height:164.3pt;mso-position-horizontal-relative:char;mso-position-vertical-relative:line" coordorigin="2137,10957" coordsize="5580,37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">
                <v:rect id="Rectangle 33" o:spid="_x0000_s1035" style="position:absolute;left:2137;top:10957;width:5580;height:37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"/>
                <v:group id="Group 34" o:spid="_x0000_s1036" style="position:absolute;left:2317;top:11137;width:2523;height:1620" coordorigin="2494,6817" coordsize="2163,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">
                  <v:rect id="Rectangle 35" o:spid="_x0000_s1037" style="position:absolute;left:2497;top:6817;width:216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"/>
                  <v:shape id="Text Box 36" o:spid="_x0000_s1038" type="#_x0000_t202" style="position:absolute;left:2494;top:7177;width:162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" filled="f" stroked="f">
                    <v:textbox>
                      <w:txbxContent>
                        <w:p w14:paraId="7D4D17CC" w14:textId="77777777" w:rsidR="00DF2893" w:rsidRDefault="00DF2893" w:rsidP="00D82402">
                          <w:r>
                            <w:t>Jízdní řád 1</w:t>
                          </w:r>
                        </w:p>
                      </w:txbxContent>
                    </v:textbox>
                  </v:shape>
                </v:group>
                <v:group id="Group 37" o:spid="_x0000_s1039" style="position:absolute;left:5017;top:12937;width:2520;height:1620" coordorigin="2317,8257" coordsize="2520,1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">
                  <v:rect id="Rectangle 38" o:spid="_x0000_s1040" style="position:absolute;left:2317;top:8257;width:2520;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"/>
                  <v:shape id="Text Box 39" o:spid="_x0000_s1041" type="#_x0000_t202" style="position:absolute;left:2497;top:8437;width:1980;height:1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" stroked="f">
                    <v:textbox>
                      <w:txbxContent>
                        <w:p w14:paraId="665D04E8" w14:textId="77777777" w:rsidR="00DF2893" w:rsidRDefault="00DF2893" w:rsidP="00D82402">
                          <w:r>
                            <w:t>Informace VDV</w:t>
                          </w:r>
                        </w:p>
                      </w:txbxContent>
                    </v:textbox>
                  </v:shape>
                </v:group>
                <v:group id="Group 40" o:spid="_x0000_s1042" style="position:absolute;left:5017;top:11137;width:2523;height:1620" coordorigin="2494,6817" coordsize="2163,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">
                  <v:rect id="Rectangle 41" o:spid="_x0000_s1043" style="position:absolute;left:2497;top:6817;width:216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"/>
                  <v:shape id="Text Box 42" o:spid="_x0000_s1044" type="#_x0000_t202" style="position:absolute;left:2494;top:7177;width:162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" filled="f" stroked="f">
                    <v:textbox>
                      <w:txbxContent>
                        <w:p w14:paraId="18DE669C" w14:textId="77777777" w:rsidR="00DF2893" w:rsidRDefault="00DF2893" w:rsidP="00D82402">
                          <w:r>
                            <w:t>Jízdní řád 2</w:t>
                          </w:r>
                        </w:p>
                      </w:txbxContent>
                    </v:textbox>
                  </v:shape>
                </v:group>
                <v:group id="Group 43" o:spid="_x0000_s1045" style="position:absolute;left:2317;top:12937;width:2523;height:1620" coordorigin="2494,6817" coordsize="2163,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">
                  <v:rect id="Rectangle 44" o:spid="_x0000_s1046" style="position:absolute;left:2497;top:6817;width:216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"/>
                  <v:shape id="Text Box 45" o:spid="_x0000_s1047" type="#_x0000_t202" style="position:absolute;left:2494;top:7177;width:162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" filled="f" stroked="f">
                    <v:textbox>
                      <w:txbxContent>
                        <w:p w14:paraId="272E19A8" w14:textId="77777777" w:rsidR="00DF2893" w:rsidRDefault="00DF2893" w:rsidP="00D82402">
                          <w:r>
                            <w:t>Jízdní řád 3</w:t>
                          </w:r>
                        </w:p>
                      </w:txbxContent>
                    </v:textbox>
                  </v:shape>
                </v:group>
                <w10:anchorlock/>
              </v:group>
            </w:pict>
          </mc:Fallback>
        </mc:AlternateContent>
      </w:r>
    </w:p>
    <w:p w14:paraId="7ED5DEF6"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V případě více linek, nebo jízdního řádu linky o více stranách se zařízení pro zveřejňování jízdního řádů zřídí v adekvátní velikosti. Vždy je třeba počítat s umístěním informací o VDV, mezi které patří:</w:t>
      </w:r>
    </w:p>
    <w:p w14:paraId="6DD77016" w14:textId="77777777" w:rsidR="00D82402" w:rsidRPr="00456A0D" w:rsidRDefault="00D82402" w:rsidP="00D82402">
      <w:pPr>
        <w:numPr>
          <w:ilvl w:val="0"/>
          <w:numId w:val="12"/>
        </w:numPr>
        <w:spacing w:after="0" w:line="360" w:lineRule="auto"/>
        <w:ind w:left="714" w:hanging="357"/>
        <w:jc w:val="both"/>
        <w:rPr>
          <w:rFonts w:ascii="Arial" w:hAnsi="Arial" w:cs="Arial"/>
        </w:rPr>
      </w:pPr>
      <w:r w:rsidRPr="00456A0D">
        <w:rPr>
          <w:rFonts w:ascii="Arial" w:hAnsi="Arial" w:cs="Arial"/>
        </w:rPr>
        <w:lastRenderedPageBreak/>
        <w:t xml:space="preserve">Informace o tarifu </w:t>
      </w:r>
      <w:r w:rsidRPr="006A5F99">
        <w:rPr>
          <w:rFonts w:ascii="Arial" w:hAnsi="Arial" w:cs="Arial"/>
        </w:rPr>
        <w:t>(Mapa tarifních zón a Ceník nejbližších zón – vyžadováno na všech zastávkách</w:t>
      </w:r>
      <w:r w:rsidRPr="006A5F99">
        <w:rPr>
          <w:rStyle w:val="Znakapoznpodarou"/>
          <w:rFonts w:ascii="Arial" w:hAnsi="Arial" w:cs="Arial"/>
        </w:rPr>
        <w:footnoteReference w:id="11"/>
      </w:r>
      <w:r w:rsidRPr="0040338D">
        <w:rPr>
          <w:rFonts w:ascii="Arial" w:hAnsi="Arial" w:cs="Arial"/>
        </w:rPr>
        <w:t>,</w:t>
      </w:r>
      <w:r w:rsidRPr="00456A0D">
        <w:rPr>
          <w:rFonts w:ascii="Arial" w:hAnsi="Arial" w:cs="Arial"/>
        </w:rPr>
        <w:t xml:space="preserve"> </w:t>
      </w:r>
    </w:p>
    <w:p w14:paraId="7CF3EB68" w14:textId="77777777" w:rsidR="00D82402" w:rsidRPr="00456A0D" w:rsidRDefault="00D82402" w:rsidP="00D82402">
      <w:pPr>
        <w:numPr>
          <w:ilvl w:val="0"/>
          <w:numId w:val="12"/>
        </w:numPr>
        <w:spacing w:after="0" w:line="360" w:lineRule="auto"/>
        <w:ind w:left="714" w:hanging="357"/>
        <w:jc w:val="both"/>
        <w:rPr>
          <w:rFonts w:ascii="Arial" w:hAnsi="Arial" w:cs="Arial"/>
        </w:rPr>
      </w:pPr>
      <w:r w:rsidRPr="00456A0D">
        <w:rPr>
          <w:rFonts w:ascii="Arial" w:hAnsi="Arial" w:cs="Arial"/>
        </w:rPr>
        <w:t>Plánek rozmístění jednotlivých nástupišť zastávky (vyžadováno pouze v případě více než dvou nástupišť jedné zastávky)</w:t>
      </w:r>
    </w:p>
    <w:p w14:paraId="349AF8E1" w14:textId="77777777" w:rsidR="00D82402" w:rsidRPr="00B717F0" w:rsidRDefault="00D82402" w:rsidP="00B717F0">
      <w:pPr>
        <w:pStyle w:val="Nadpis3"/>
        <w:rPr>
          <w:rFonts w:ascii="Arial" w:hAnsi="Arial" w:cs="Arial"/>
        </w:rPr>
      </w:pPr>
      <w:bookmarkStart w:id="58" w:name="_Toc6386421"/>
      <w:r w:rsidRPr="00B717F0">
        <w:rPr>
          <w:rFonts w:ascii="Arial" w:hAnsi="Arial" w:cs="Arial"/>
          <w:color w:val="auto"/>
        </w:rPr>
        <w:t>Další povinnosti vlastníka zařízení pro zveřejňování jízdních řádů</w:t>
      </w:r>
      <w:bookmarkEnd w:id="58"/>
    </w:p>
    <w:p w14:paraId="384AB292"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 xml:space="preserve">Vlastník zařízení pro zveřejňování jízdních řádů musí zajistit možnost bezplatně umístit na zařízení pro zveřejňování jízdních řádů jízdní řády všech linek zastavujících na dané zastávce, a to bez ohledu na dopravce, kteří dané linky provozují. </w:t>
      </w:r>
    </w:p>
    <w:p w14:paraId="24B154EC"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Zařízení pro zveřejňování jízdních řádů musí být chráněno proti nepříznivým povětrnostním vlivům. Za zajištění ochrany odpovídá majitel (dopravce) zařízení pro zveřejňování jízdních řádů. Doporučeným standardem ochrany je např. ochrana pomocí samolepící fólie nebo ochrana průhledným plexisklem.</w:t>
      </w:r>
    </w:p>
    <w:p w14:paraId="421398F5" w14:textId="77777777" w:rsidR="00D82402" w:rsidRPr="00CE30BA" w:rsidRDefault="00D82402" w:rsidP="00CE30BA">
      <w:pPr>
        <w:pStyle w:val="Nadpis2"/>
        <w:rPr>
          <w:rFonts w:ascii="Arial" w:hAnsi="Arial" w:cs="Arial"/>
          <w:color w:val="auto"/>
        </w:rPr>
      </w:pPr>
      <w:bookmarkStart w:id="59" w:name="_Toc6386422"/>
      <w:r w:rsidRPr="00CE30BA">
        <w:rPr>
          <w:rFonts w:ascii="Arial" w:hAnsi="Arial" w:cs="Arial"/>
          <w:color w:val="auto"/>
        </w:rPr>
        <w:t>Tabulka s dalšími dopravními informacemi</w:t>
      </w:r>
      <w:bookmarkEnd w:id="59"/>
    </w:p>
    <w:p w14:paraId="04DFC3D4" w14:textId="77E0F0CD" w:rsidR="00D82402" w:rsidRPr="00456A0D"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Tabulka s dalšími dopravními informacemi slouží ke zveřejnění dalších informací cestujícím v souvislosti s příslušnou zastávkou. Ve vazbě na ustanovení § 18 odst. 1 písm. f) zákona 111/1994 Sb.</w:t>
      </w:r>
      <w:r w:rsidR="00BB3F92">
        <w:rPr>
          <w:rFonts w:ascii="Arial" w:eastAsia="Calibri" w:hAnsi="Arial" w:cs="Arial"/>
        </w:rPr>
        <w:t>,</w:t>
      </w:r>
      <w:r w:rsidRPr="00456A0D">
        <w:rPr>
          <w:rFonts w:ascii="Arial" w:eastAsia="Calibri" w:hAnsi="Arial" w:cs="Arial"/>
        </w:rPr>
        <w:t xml:space="preserve"> o silniční dopravě</w:t>
      </w:r>
      <w:r w:rsidR="00BB3F92">
        <w:rPr>
          <w:rFonts w:ascii="Arial" w:eastAsia="Calibri" w:hAnsi="Arial" w:cs="Arial"/>
        </w:rPr>
        <w:t>,</w:t>
      </w:r>
      <w:r w:rsidRPr="00456A0D">
        <w:rPr>
          <w:rFonts w:ascii="Arial" w:eastAsia="Calibri" w:hAnsi="Arial" w:cs="Arial"/>
        </w:rPr>
        <w:t xml:space="preserve"> musí být v zastávce kromě jízdního řádu minimálně zveřejněn i název zastávky. Ve vazbě na uplatněné třídy zastávek se používané tabulky s dalšími dopravními informacemi dělí do dvou skupin.</w:t>
      </w:r>
    </w:p>
    <w:p w14:paraId="176840CF" w14:textId="77777777" w:rsidR="00D82402" w:rsidRPr="00CE30BA" w:rsidRDefault="00D82402" w:rsidP="00CE30BA">
      <w:pPr>
        <w:pStyle w:val="Nadpis3"/>
        <w:rPr>
          <w:rFonts w:ascii="Arial" w:hAnsi="Arial" w:cs="Arial"/>
          <w:color w:val="auto"/>
        </w:rPr>
      </w:pPr>
      <w:bookmarkStart w:id="60" w:name="_Toc6386423"/>
      <w:r w:rsidRPr="00CE30BA">
        <w:rPr>
          <w:rFonts w:ascii="Arial" w:hAnsi="Arial" w:cs="Arial"/>
          <w:color w:val="auto"/>
        </w:rPr>
        <w:t>Tabulky s dalšími dopravními informacemi v zastávkách I. třídy</w:t>
      </w:r>
      <w:bookmarkEnd w:id="60"/>
    </w:p>
    <w:p w14:paraId="158AFFCC" w14:textId="77777777" w:rsidR="00D82402" w:rsidRPr="00456A0D"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 xml:space="preserve">Tabulkou s dalšími dopravními informacemi v zastávkách I. třídy se rozumí tabulka standardu VDV, která musí být umístěna na všech zastávkách této třídy. </w:t>
      </w:r>
    </w:p>
    <w:p w14:paraId="1083EA3D"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Tabulka standardu VDV</w:t>
      </w:r>
      <w:r w:rsidRPr="00456A0D">
        <w:rPr>
          <w:rStyle w:val="Znakapoznpodarou"/>
          <w:rFonts w:ascii="Arial" w:hAnsi="Arial" w:cs="Arial"/>
        </w:rPr>
        <w:footnoteReference w:id="12"/>
      </w:r>
      <w:r w:rsidRPr="00456A0D">
        <w:rPr>
          <w:rFonts w:ascii="Arial" w:hAnsi="Arial" w:cs="Arial"/>
        </w:rPr>
        <w:t xml:space="preserve"> se umisťuje kolmo k ose vozovky na sloupek pod </w:t>
      </w:r>
      <w:r w:rsidRPr="00456A0D">
        <w:rPr>
          <w:rFonts w:ascii="Arial" w:eastAsia="Calibri" w:hAnsi="Arial" w:cs="Arial"/>
        </w:rPr>
        <w:t>dopravní značkou IJ </w:t>
      </w:r>
      <w:proofErr w:type="gramStart"/>
      <w:r w:rsidRPr="00456A0D">
        <w:rPr>
          <w:rFonts w:ascii="Arial" w:eastAsia="Calibri" w:hAnsi="Arial" w:cs="Arial"/>
        </w:rPr>
        <w:t>4b</w:t>
      </w:r>
      <w:proofErr w:type="gramEnd"/>
      <w:r w:rsidRPr="00456A0D">
        <w:rPr>
          <w:rFonts w:ascii="Arial" w:eastAsia="Calibri" w:hAnsi="Arial" w:cs="Arial"/>
        </w:rPr>
        <w:t xml:space="preserve">, popřípadě značkou IJ 4a. </w:t>
      </w:r>
      <w:r w:rsidRPr="00456A0D">
        <w:rPr>
          <w:rFonts w:ascii="Arial" w:hAnsi="Arial" w:cs="Arial"/>
        </w:rPr>
        <w:t>Tabulka obsahuje následující informace:</w:t>
      </w:r>
    </w:p>
    <w:p w14:paraId="2FBDD152" w14:textId="77777777" w:rsidR="00D82402" w:rsidRPr="00456A0D" w:rsidRDefault="00D82402" w:rsidP="00910DAD">
      <w:pPr>
        <w:numPr>
          <w:ilvl w:val="0"/>
          <w:numId w:val="12"/>
        </w:numPr>
        <w:spacing w:after="0" w:line="360" w:lineRule="auto"/>
        <w:ind w:left="714" w:hanging="357"/>
        <w:jc w:val="both"/>
        <w:rPr>
          <w:rFonts w:ascii="Arial" w:hAnsi="Arial" w:cs="Arial"/>
        </w:rPr>
      </w:pPr>
      <w:r w:rsidRPr="00456A0D">
        <w:rPr>
          <w:rFonts w:ascii="Arial" w:hAnsi="Arial" w:cs="Arial"/>
        </w:rPr>
        <w:t>Logo VDV</w:t>
      </w:r>
    </w:p>
    <w:p w14:paraId="2014023E" w14:textId="77777777" w:rsidR="00D82402" w:rsidRPr="00456A0D" w:rsidRDefault="00D82402" w:rsidP="00910DAD">
      <w:pPr>
        <w:numPr>
          <w:ilvl w:val="0"/>
          <w:numId w:val="12"/>
        </w:numPr>
        <w:spacing w:after="0" w:line="360" w:lineRule="auto"/>
        <w:ind w:left="714" w:hanging="357"/>
        <w:jc w:val="both"/>
        <w:rPr>
          <w:rFonts w:ascii="Arial" w:hAnsi="Arial" w:cs="Arial"/>
        </w:rPr>
      </w:pPr>
      <w:r w:rsidRPr="00456A0D">
        <w:rPr>
          <w:rFonts w:ascii="Arial" w:hAnsi="Arial" w:cs="Arial"/>
        </w:rPr>
        <w:t>Číslo a název zóny</w:t>
      </w:r>
    </w:p>
    <w:p w14:paraId="3AA6DAFE" w14:textId="77777777" w:rsidR="00D82402" w:rsidRPr="00456A0D" w:rsidRDefault="00D82402" w:rsidP="00910DAD">
      <w:pPr>
        <w:numPr>
          <w:ilvl w:val="0"/>
          <w:numId w:val="12"/>
        </w:numPr>
        <w:spacing w:after="0" w:line="360" w:lineRule="auto"/>
        <w:ind w:left="714" w:hanging="357"/>
        <w:jc w:val="both"/>
        <w:rPr>
          <w:rFonts w:ascii="Arial" w:hAnsi="Arial" w:cs="Arial"/>
        </w:rPr>
      </w:pPr>
      <w:r w:rsidRPr="00456A0D">
        <w:rPr>
          <w:rFonts w:ascii="Arial" w:hAnsi="Arial" w:cs="Arial"/>
        </w:rPr>
        <w:t>Označení nástupiště (pokud je v příslušné zastávce požadováno)</w:t>
      </w:r>
    </w:p>
    <w:p w14:paraId="2E2C0D47" w14:textId="77777777" w:rsidR="00D82402" w:rsidRPr="00456A0D" w:rsidRDefault="00D82402" w:rsidP="00910DAD">
      <w:pPr>
        <w:numPr>
          <w:ilvl w:val="0"/>
          <w:numId w:val="12"/>
        </w:numPr>
        <w:spacing w:after="0" w:line="360" w:lineRule="auto"/>
        <w:ind w:left="714" w:hanging="357"/>
        <w:jc w:val="both"/>
        <w:rPr>
          <w:rFonts w:ascii="Arial" w:hAnsi="Arial" w:cs="Arial"/>
        </w:rPr>
      </w:pPr>
      <w:r w:rsidRPr="00456A0D">
        <w:rPr>
          <w:rFonts w:ascii="Arial" w:hAnsi="Arial" w:cs="Arial"/>
        </w:rPr>
        <w:t>Název zastávky</w:t>
      </w:r>
    </w:p>
    <w:p w14:paraId="6B062FD0" w14:textId="77777777" w:rsidR="00D82402" w:rsidRPr="00456A0D" w:rsidRDefault="00D82402" w:rsidP="00910DAD">
      <w:pPr>
        <w:numPr>
          <w:ilvl w:val="0"/>
          <w:numId w:val="12"/>
        </w:numPr>
        <w:spacing w:after="0" w:line="360" w:lineRule="auto"/>
        <w:ind w:left="714" w:hanging="357"/>
        <w:jc w:val="both"/>
        <w:rPr>
          <w:rFonts w:ascii="Arial" w:hAnsi="Arial" w:cs="Arial"/>
        </w:rPr>
      </w:pPr>
      <w:r w:rsidRPr="00456A0D">
        <w:rPr>
          <w:rFonts w:ascii="Arial" w:hAnsi="Arial" w:cs="Arial"/>
        </w:rPr>
        <w:t>Čísla linek (v třímístné podobě) a rámcový popis vedení trasy v příslušném směru</w:t>
      </w:r>
    </w:p>
    <w:p w14:paraId="6765224A"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 xml:space="preserve">Grafická podoba dodatkové tabulky musí být v souladu s </w:t>
      </w:r>
      <w:r w:rsidRPr="00456A0D">
        <w:rPr>
          <w:rFonts w:ascii="Arial" w:eastAsia="Calibri" w:hAnsi="Arial" w:cs="Arial"/>
          <w:bCs/>
        </w:rPr>
        <w:t>Grafickým manuálem Veřejné dopravy Vysočiny</w:t>
      </w:r>
      <w:r w:rsidRPr="00456A0D">
        <w:rPr>
          <w:rStyle w:val="Znakapoznpodarou"/>
          <w:rFonts w:ascii="Arial" w:eastAsia="Calibri" w:hAnsi="Arial" w:cs="Arial"/>
          <w:bCs/>
        </w:rPr>
        <w:footnoteReference w:id="13"/>
      </w:r>
      <w:r w:rsidRPr="00456A0D">
        <w:rPr>
          <w:rFonts w:ascii="Arial" w:eastAsia="Calibri" w:hAnsi="Arial" w:cs="Arial"/>
          <w:bCs/>
        </w:rPr>
        <w:t xml:space="preserve">. Tabulka musí </w:t>
      </w:r>
      <w:r w:rsidRPr="00456A0D">
        <w:rPr>
          <w:rFonts w:ascii="Arial" w:hAnsi="Arial" w:cs="Arial"/>
        </w:rPr>
        <w:t xml:space="preserve">být vytištěna na nereflexní bílé neprůhledné samolepící folii, buď vcelku, nebo po jednotlivých pásech. Samolepící folie musí splňovat požadavky na </w:t>
      </w:r>
      <w:r w:rsidRPr="00456A0D">
        <w:rPr>
          <w:rFonts w:ascii="Arial" w:hAnsi="Arial" w:cs="Arial"/>
        </w:rPr>
        <w:lastRenderedPageBreak/>
        <w:t>venkovní výlep s trvanlivostí min. 3 roky. V případě změny může být přelepena celá folie nebo jen její část.</w:t>
      </w:r>
    </w:p>
    <w:p w14:paraId="2DE16818"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 xml:space="preserve">Za umístění dodatkové tabulky na sloupek dopravní značky vždy odpovídá vlastník (dopravce). </w:t>
      </w:r>
    </w:p>
    <w:p w14:paraId="3B633A2F" w14:textId="77777777" w:rsidR="00D82402" w:rsidRPr="00F5040A" w:rsidRDefault="00D82402" w:rsidP="00F5040A">
      <w:pPr>
        <w:pStyle w:val="Nadpis3"/>
        <w:rPr>
          <w:rFonts w:ascii="Arial" w:hAnsi="Arial" w:cs="Arial"/>
          <w:color w:val="auto"/>
        </w:rPr>
      </w:pPr>
      <w:bookmarkStart w:id="61" w:name="_Toc6386424"/>
      <w:r w:rsidRPr="00F5040A">
        <w:rPr>
          <w:rFonts w:ascii="Arial" w:hAnsi="Arial" w:cs="Arial"/>
          <w:color w:val="auto"/>
        </w:rPr>
        <w:t>Tabulka s dalšími dopravními informacemi v zastávkách II. třídy</w:t>
      </w:r>
      <w:bookmarkEnd w:id="61"/>
    </w:p>
    <w:p w14:paraId="0DEC8833" w14:textId="3E1C1DF9" w:rsidR="00EA1D1B" w:rsidRPr="00D70315" w:rsidRDefault="00D82402" w:rsidP="00EA1D1B">
      <w:pPr>
        <w:numPr>
          <w:ilvl w:val="0"/>
          <w:numId w:val="12"/>
        </w:numPr>
        <w:spacing w:after="0" w:line="360" w:lineRule="auto"/>
        <w:ind w:left="714" w:hanging="357"/>
        <w:jc w:val="both"/>
        <w:rPr>
          <w:rFonts w:ascii="Arial" w:hAnsi="Arial" w:cs="Arial"/>
        </w:rPr>
      </w:pPr>
      <w:r w:rsidRPr="00456A0D">
        <w:rPr>
          <w:rFonts w:ascii="Arial" w:eastAsia="Calibri" w:hAnsi="Arial" w:cs="Arial"/>
        </w:rPr>
        <w:t>Tabulka s dalšími dopravními informacemi v zastávkách II. třídy je zpravidla tabulka, kter</w:t>
      </w:r>
      <w:r w:rsidR="00EA1D1B">
        <w:rPr>
          <w:rFonts w:ascii="Arial" w:eastAsia="Calibri" w:hAnsi="Arial" w:cs="Arial"/>
        </w:rPr>
        <w:t>á obsahuje následující informace:</w:t>
      </w:r>
    </w:p>
    <w:p w14:paraId="4A993684" w14:textId="1867EC82" w:rsidR="00EA1D1B" w:rsidRPr="00456A0D" w:rsidRDefault="00D82402" w:rsidP="00EA1D1B">
      <w:pPr>
        <w:numPr>
          <w:ilvl w:val="0"/>
          <w:numId w:val="12"/>
        </w:numPr>
        <w:spacing w:after="0" w:line="360" w:lineRule="auto"/>
        <w:ind w:left="714" w:hanging="357"/>
        <w:jc w:val="both"/>
        <w:rPr>
          <w:rFonts w:ascii="Arial" w:hAnsi="Arial" w:cs="Arial"/>
        </w:rPr>
      </w:pPr>
      <w:r w:rsidRPr="00456A0D">
        <w:rPr>
          <w:rFonts w:ascii="Arial" w:eastAsia="Calibri" w:hAnsi="Arial" w:cs="Arial"/>
        </w:rPr>
        <w:t xml:space="preserve"> </w:t>
      </w:r>
      <w:r w:rsidR="00EA1D1B" w:rsidRPr="00456A0D">
        <w:rPr>
          <w:rFonts w:ascii="Arial" w:hAnsi="Arial" w:cs="Arial"/>
        </w:rPr>
        <w:t>Logo VDV</w:t>
      </w:r>
    </w:p>
    <w:p w14:paraId="72CD4C4D" w14:textId="77777777" w:rsidR="00EA1D1B" w:rsidRPr="00456A0D" w:rsidRDefault="00EA1D1B" w:rsidP="00EA1D1B">
      <w:pPr>
        <w:numPr>
          <w:ilvl w:val="0"/>
          <w:numId w:val="12"/>
        </w:numPr>
        <w:spacing w:after="0" w:line="360" w:lineRule="auto"/>
        <w:ind w:left="714" w:hanging="357"/>
        <w:jc w:val="both"/>
        <w:rPr>
          <w:rFonts w:ascii="Arial" w:hAnsi="Arial" w:cs="Arial"/>
        </w:rPr>
      </w:pPr>
      <w:r w:rsidRPr="00456A0D">
        <w:rPr>
          <w:rFonts w:ascii="Arial" w:hAnsi="Arial" w:cs="Arial"/>
        </w:rPr>
        <w:t>Číslo a název zóny</w:t>
      </w:r>
    </w:p>
    <w:p w14:paraId="48F52AD2" w14:textId="77777777" w:rsidR="00EA1D1B" w:rsidRPr="00456A0D" w:rsidRDefault="00EA1D1B" w:rsidP="00EA1D1B">
      <w:pPr>
        <w:numPr>
          <w:ilvl w:val="0"/>
          <w:numId w:val="12"/>
        </w:numPr>
        <w:spacing w:after="0" w:line="360" w:lineRule="auto"/>
        <w:ind w:left="714" w:hanging="357"/>
        <w:jc w:val="both"/>
        <w:rPr>
          <w:rFonts w:ascii="Arial" w:hAnsi="Arial" w:cs="Arial"/>
        </w:rPr>
      </w:pPr>
      <w:r w:rsidRPr="00456A0D">
        <w:rPr>
          <w:rFonts w:ascii="Arial" w:hAnsi="Arial" w:cs="Arial"/>
        </w:rPr>
        <w:t>Označení nástupiště (pokud je v příslušné zastávce požadováno)</w:t>
      </w:r>
    </w:p>
    <w:p w14:paraId="00789615" w14:textId="77777777" w:rsidR="00EA1D1B" w:rsidRPr="00456A0D" w:rsidRDefault="00EA1D1B" w:rsidP="00EA1D1B">
      <w:pPr>
        <w:numPr>
          <w:ilvl w:val="0"/>
          <w:numId w:val="12"/>
        </w:numPr>
        <w:spacing w:after="0" w:line="360" w:lineRule="auto"/>
        <w:ind w:left="714" w:hanging="357"/>
        <w:jc w:val="both"/>
        <w:rPr>
          <w:rFonts w:ascii="Arial" w:hAnsi="Arial" w:cs="Arial"/>
        </w:rPr>
      </w:pPr>
      <w:r w:rsidRPr="00456A0D">
        <w:rPr>
          <w:rFonts w:ascii="Arial" w:hAnsi="Arial" w:cs="Arial"/>
        </w:rPr>
        <w:t>Název zastávky</w:t>
      </w:r>
    </w:p>
    <w:p w14:paraId="2D22444D" w14:textId="77777777" w:rsidR="00EA1D1B" w:rsidRPr="00456A0D" w:rsidRDefault="00EA1D1B" w:rsidP="00EA1D1B">
      <w:pPr>
        <w:numPr>
          <w:ilvl w:val="0"/>
          <w:numId w:val="12"/>
        </w:numPr>
        <w:spacing w:after="0" w:line="360" w:lineRule="auto"/>
        <w:ind w:left="714" w:hanging="357"/>
        <w:jc w:val="both"/>
        <w:rPr>
          <w:rFonts w:ascii="Arial" w:hAnsi="Arial" w:cs="Arial"/>
        </w:rPr>
      </w:pPr>
      <w:r w:rsidRPr="00456A0D">
        <w:rPr>
          <w:rFonts w:ascii="Arial" w:hAnsi="Arial" w:cs="Arial"/>
        </w:rPr>
        <w:t>Čísla linek (v třímístné podobě) a rámcový popis vedení trasy v příslušném směru</w:t>
      </w:r>
    </w:p>
    <w:p w14:paraId="4984405B" w14:textId="0A262DFC" w:rsidR="00EA1D1B" w:rsidRPr="00456A0D" w:rsidRDefault="00D82402" w:rsidP="00EA1D1B">
      <w:pPr>
        <w:spacing w:before="120" w:after="120" w:line="360" w:lineRule="auto"/>
        <w:ind w:firstLine="284"/>
        <w:jc w:val="both"/>
        <w:rPr>
          <w:rFonts w:ascii="Arial" w:hAnsi="Arial" w:cs="Arial"/>
        </w:rPr>
      </w:pPr>
      <w:r w:rsidRPr="00456A0D">
        <w:rPr>
          <w:rFonts w:ascii="Arial" w:eastAsia="Calibri" w:hAnsi="Arial" w:cs="Arial"/>
          <w:b/>
        </w:rPr>
        <w:t xml:space="preserve"> </w:t>
      </w:r>
      <w:r w:rsidRPr="00456A0D">
        <w:rPr>
          <w:rFonts w:ascii="Arial" w:eastAsia="Calibri" w:hAnsi="Arial" w:cs="Arial"/>
        </w:rPr>
        <w:t xml:space="preserve">Tabulka se </w:t>
      </w:r>
      <w:r w:rsidRPr="00456A0D">
        <w:rPr>
          <w:rFonts w:ascii="Arial" w:hAnsi="Arial" w:cs="Arial"/>
        </w:rPr>
        <w:t xml:space="preserve">umísťuje na sloupku dopravní značky pod dopravní značku kolmo k ose vozovky. </w:t>
      </w:r>
      <w:r w:rsidRPr="00456A0D">
        <w:rPr>
          <w:rFonts w:ascii="Arial" w:eastAsia="Calibri" w:hAnsi="Arial" w:cs="Arial"/>
        </w:rPr>
        <w:t xml:space="preserve">Tam kde to místní podmínky neumožní, může být s ohledem na místní podmínky název zastávky zveřejněn na jiném vhodném místě čekací plochy (např. stěna přístřešku). Zveřejnění názvu zastávky musí být v zastávce provedeno tak, aby bylo standardně čitelné i z vozidla jedoucího po trase linky. </w:t>
      </w:r>
      <w:bookmarkStart w:id="62" w:name="_Hlk61338750"/>
      <w:r w:rsidR="00EA1D1B" w:rsidRPr="00456A0D">
        <w:rPr>
          <w:rFonts w:ascii="Arial" w:eastAsia="Calibri" w:hAnsi="Arial" w:cs="Arial"/>
          <w:bCs/>
        </w:rPr>
        <w:t xml:space="preserve">Tabulka musí </w:t>
      </w:r>
      <w:r w:rsidR="00EA1D1B" w:rsidRPr="00456A0D">
        <w:rPr>
          <w:rFonts w:ascii="Arial" w:hAnsi="Arial" w:cs="Arial"/>
        </w:rPr>
        <w:t>být vytištěna na nereflexní bílé neprůhledné samolepící folii, buď vcelku, nebo po jednotlivých pásech. Samolepící folie musí splňovat požadavky na venkovní výlep s trvanlivostí min. 3 roky. V případě změny může být přelepena celá folie nebo jen její část.</w:t>
      </w:r>
      <w:bookmarkEnd w:id="62"/>
    </w:p>
    <w:p w14:paraId="68BBF244"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 xml:space="preserve">Za zveřejnění názvu zastávky vždy odpovídá vlastník (dopravce). </w:t>
      </w:r>
    </w:p>
    <w:p w14:paraId="0D4A08B4" w14:textId="77777777" w:rsidR="00D82402" w:rsidRPr="00F5040A" w:rsidRDefault="00D82402" w:rsidP="00F5040A">
      <w:pPr>
        <w:pStyle w:val="Nadpis2"/>
        <w:rPr>
          <w:rFonts w:ascii="Arial" w:hAnsi="Arial" w:cs="Arial"/>
          <w:color w:val="auto"/>
        </w:rPr>
      </w:pPr>
      <w:bookmarkStart w:id="63" w:name="_Toc6386425"/>
      <w:r w:rsidRPr="00F5040A">
        <w:rPr>
          <w:rFonts w:ascii="Arial" w:hAnsi="Arial" w:cs="Arial"/>
          <w:color w:val="auto"/>
        </w:rPr>
        <w:t>Označení zastávek</w:t>
      </w:r>
      <w:bookmarkEnd w:id="63"/>
    </w:p>
    <w:p w14:paraId="6C3C8760" w14:textId="77777777" w:rsidR="00D82402" w:rsidRPr="00F5040A" w:rsidRDefault="00D82402" w:rsidP="00F5040A">
      <w:pPr>
        <w:pStyle w:val="Nadpis3"/>
        <w:rPr>
          <w:rFonts w:ascii="Arial" w:hAnsi="Arial" w:cs="Arial"/>
          <w:color w:val="auto"/>
        </w:rPr>
      </w:pPr>
      <w:bookmarkStart w:id="64" w:name="_Toc6386426"/>
      <w:r w:rsidRPr="00F5040A">
        <w:rPr>
          <w:rFonts w:ascii="Arial" w:hAnsi="Arial" w:cs="Arial"/>
          <w:color w:val="auto"/>
        </w:rPr>
        <w:t>Zastávky skupiny A</w:t>
      </w:r>
      <w:bookmarkEnd w:id="64"/>
    </w:p>
    <w:p w14:paraId="69227199"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Zastávky skupiny A jsou umístěny ve městech, kde je provozována MHD (viz specifikace II., kap. 1.). Jejich přesná podoba je stanovena po dohodě s příslušným objednatelem MHD, případně s dopravci (provozovateli MHD) v těchto městech. Ze strany Kraje Vysočina bude požadováno, aby i ve městech byly instalovány dopravní značky, tabulky s dalšími dopravními informacemi pro zveřejňování jízdních řádů, která splňují doporučené označení v souladu s Grafickým manuálem Veřejné dopravy Vysočiny tak, aby došlo k postupnému sjednocení standardu v rámci obsluhovaného území VDV. V případě neshody mezi objednavateli dopravních výkonů (případně dopravci)</w:t>
      </w:r>
      <w:r w:rsidRPr="00456A0D">
        <w:rPr>
          <w:rStyle w:val="Znakapoznpodarou"/>
          <w:rFonts w:ascii="Arial" w:hAnsi="Arial" w:cs="Arial"/>
        </w:rPr>
        <w:footnoteReference w:id="14"/>
      </w:r>
      <w:r w:rsidRPr="00456A0D">
        <w:rPr>
          <w:rFonts w:ascii="Arial" w:hAnsi="Arial" w:cs="Arial"/>
        </w:rPr>
        <w:t xml:space="preserve"> se zastávka zařadí do skupiny B.</w:t>
      </w:r>
    </w:p>
    <w:p w14:paraId="696CE102" w14:textId="77777777" w:rsidR="00D82402" w:rsidRPr="00F5040A" w:rsidRDefault="00D82402" w:rsidP="00F5040A">
      <w:pPr>
        <w:pStyle w:val="Nadpis3"/>
        <w:rPr>
          <w:rFonts w:ascii="Arial" w:hAnsi="Arial" w:cs="Arial"/>
          <w:color w:val="auto"/>
        </w:rPr>
      </w:pPr>
      <w:bookmarkStart w:id="65" w:name="_Toc6386427"/>
      <w:r w:rsidRPr="00F5040A">
        <w:rPr>
          <w:rFonts w:ascii="Arial" w:hAnsi="Arial" w:cs="Arial"/>
          <w:color w:val="auto"/>
        </w:rPr>
        <w:lastRenderedPageBreak/>
        <w:t>Zastávky skupiny B – standard designu VDV</w:t>
      </w:r>
      <w:bookmarkEnd w:id="65"/>
    </w:p>
    <w:p w14:paraId="1100EF2F"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Výše specifikovaný standard je požadován pro každou zastávku I. a II. třídy této skupiny zastávek.</w:t>
      </w:r>
    </w:p>
    <w:p w14:paraId="6BE48F4D" w14:textId="65E8E634"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Zastávky linek VDV na území Kraje Vysočina musí mít označení v souladu s</w:t>
      </w:r>
      <w:r w:rsidRPr="00456A0D">
        <w:rPr>
          <w:rFonts w:ascii="Arial" w:eastAsia="Calibri" w:hAnsi="Arial" w:cs="Arial"/>
          <w:bCs/>
        </w:rPr>
        <w:t> Grafickým manuálem Veřejné dopravy Vysočiny</w:t>
      </w:r>
      <w:r w:rsidRPr="00456A0D">
        <w:rPr>
          <w:rStyle w:val="Znakapoznpodarou"/>
          <w:rFonts w:ascii="Arial" w:eastAsia="Calibri" w:hAnsi="Arial" w:cs="Arial"/>
          <w:bCs/>
        </w:rPr>
        <w:footnoteReference w:id="15"/>
      </w:r>
      <w:r w:rsidRPr="00456A0D">
        <w:rPr>
          <w:rFonts w:ascii="Arial" w:eastAsia="Calibri" w:hAnsi="Arial" w:cs="Arial"/>
          <w:bCs/>
        </w:rPr>
        <w:t>.</w:t>
      </w:r>
    </w:p>
    <w:p w14:paraId="3A5A63C6" w14:textId="77777777" w:rsidR="00D82402" w:rsidRPr="00F5040A" w:rsidRDefault="00D82402" w:rsidP="00F5040A">
      <w:pPr>
        <w:pStyle w:val="Nadpis2"/>
        <w:rPr>
          <w:rFonts w:ascii="Arial" w:hAnsi="Arial" w:cs="Arial"/>
          <w:color w:val="auto"/>
        </w:rPr>
      </w:pPr>
      <w:bookmarkStart w:id="66" w:name="_Toc6386428"/>
      <w:r w:rsidRPr="00F5040A">
        <w:rPr>
          <w:rFonts w:ascii="Arial" w:hAnsi="Arial" w:cs="Arial"/>
          <w:color w:val="auto"/>
        </w:rPr>
        <w:t>Vlastnictví zastávek VDV</w:t>
      </w:r>
      <w:bookmarkEnd w:id="66"/>
    </w:p>
    <w:p w14:paraId="38B284DD" w14:textId="2F062D03"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Dopravní značky označující zastávky jsou ve vlastnictví vlastníka komunikace. Tabulka s dalšími dopravními informacemi pro zveřejňování jízdního řádu přísluší do vlastnictví dopravce, který zajišťuje dopravní obslužnost v příslušné provozní oblasti (přiřazení zastávek do příslušných provozních oblastí je součástí </w:t>
      </w:r>
      <w:r w:rsidR="009E2261">
        <w:rPr>
          <w:rFonts w:ascii="Arial" w:hAnsi="Arial" w:cs="Arial"/>
        </w:rPr>
        <w:t>smlouvy</w:t>
      </w:r>
      <w:r w:rsidRPr="00456A0D">
        <w:rPr>
          <w:rFonts w:ascii="Arial" w:hAnsi="Arial" w:cs="Arial"/>
        </w:rPr>
        <w:t>). Souhrnný seznam zastávek za každou z provozních oblastí vede objednatel, který rovněž odpovídá za aktualizaci tohoto seznamu</w:t>
      </w:r>
      <w:r w:rsidRPr="00456A0D">
        <w:rPr>
          <w:rStyle w:val="Znakapoznpodarou"/>
          <w:rFonts w:ascii="Arial" w:hAnsi="Arial" w:cs="Arial"/>
        </w:rPr>
        <w:footnoteReference w:id="16"/>
      </w:r>
      <w:r w:rsidRPr="00456A0D">
        <w:rPr>
          <w:rFonts w:ascii="Arial" w:hAnsi="Arial" w:cs="Arial"/>
        </w:rPr>
        <w:t>.</w:t>
      </w:r>
    </w:p>
    <w:p w14:paraId="339FD546" w14:textId="77777777" w:rsidR="00D82402" w:rsidRPr="00F5040A" w:rsidRDefault="00D82402" w:rsidP="00F5040A">
      <w:pPr>
        <w:pStyle w:val="Nadpis2"/>
        <w:rPr>
          <w:rFonts w:ascii="Arial" w:hAnsi="Arial" w:cs="Arial"/>
          <w:color w:val="auto"/>
        </w:rPr>
      </w:pPr>
      <w:bookmarkStart w:id="67" w:name="_Toc6386429"/>
      <w:bookmarkStart w:id="68" w:name="_Ref61339419"/>
      <w:r w:rsidRPr="00F5040A">
        <w:rPr>
          <w:rFonts w:ascii="Arial" w:hAnsi="Arial" w:cs="Arial"/>
          <w:color w:val="auto"/>
        </w:rPr>
        <w:t>Dočasné označování zastávek</w:t>
      </w:r>
      <w:bookmarkEnd w:id="67"/>
      <w:bookmarkEnd w:id="68"/>
    </w:p>
    <w:p w14:paraId="15C5A0BE" w14:textId="094B825A"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Zastávka může být na nezbytně nutnou dobu označena přenosnou dopravní značkou, tabulkou s dalšími dopravními informacemi pro zveřejňování jízdních řádů. Na dočasně označené zastávce musí být vyvěšen informační leták pro cestující, který uvádí důvod dočasné úpravy</w:t>
      </w:r>
      <w:r w:rsidR="00A25784">
        <w:rPr>
          <w:rFonts w:ascii="Arial" w:hAnsi="Arial" w:cs="Arial"/>
        </w:rPr>
        <w:t>,</w:t>
      </w:r>
      <w:r w:rsidRPr="00456A0D">
        <w:rPr>
          <w:rFonts w:ascii="Arial" w:hAnsi="Arial" w:cs="Arial"/>
        </w:rPr>
        <w:t xml:space="preserve"> předpokládaný termín obnovení původní zastávky. Za řádné umístění zařízení pro zveřejňování jízdních řádů včetně vyvěšení informačního letáku pro cestující odpovídá vlastník (dopravce) zařízení pro zveřejňování jízdních řádů pravidelné zastávky v dané oblasti.</w:t>
      </w:r>
    </w:p>
    <w:p w14:paraId="59B46958"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Pod pojmem nezbytně nutná doba se rozumí doba potřebná pro vykonání činností pro odstranění překážek znemožňujících zastavování vozidel v místě pravidelné zastávky. V případě, že dojde k dočasnému přemístění zastávky nebo dočasnému zrušení zastávky, musí být neplatnost původního označení zastávky zřetelně vyznačena jeho přelepením reflexní páskou ve tvaru kříže (případně zakrytím označení zastávky) a uvedením příslušné informace pro cestující. V případě stavebních úprav v okolí zneplatněné zastávky je možné označení zastávky odstranit. V takovém případě musí být na nejbližším vhodném, veřejně přístupném místě uvedena informace o náhradním umístění zastávky.</w:t>
      </w:r>
    </w:p>
    <w:p w14:paraId="793A4A61" w14:textId="77777777" w:rsidR="00D82402" w:rsidRPr="00F5040A" w:rsidRDefault="00D82402" w:rsidP="00F5040A">
      <w:pPr>
        <w:pStyle w:val="Nadpis2"/>
        <w:rPr>
          <w:rFonts w:ascii="Arial" w:hAnsi="Arial" w:cs="Arial"/>
          <w:color w:val="auto"/>
        </w:rPr>
      </w:pPr>
      <w:bookmarkStart w:id="69" w:name="_Toc6386430"/>
      <w:r w:rsidRPr="00F5040A">
        <w:rPr>
          <w:rFonts w:ascii="Arial" w:hAnsi="Arial" w:cs="Arial"/>
          <w:color w:val="auto"/>
        </w:rPr>
        <w:t>Pravidelná kontrola a údržba zastávek VDV</w:t>
      </w:r>
      <w:bookmarkEnd w:id="69"/>
    </w:p>
    <w:p w14:paraId="4C445D47" w14:textId="4E28114D" w:rsidR="00D82402" w:rsidRPr="00456A0D"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 xml:space="preserve">Za údržbu, aktualizaci a </w:t>
      </w:r>
      <w:r w:rsidRPr="00456A0D">
        <w:rPr>
          <w:rFonts w:ascii="Arial" w:hAnsi="Arial" w:cs="Arial"/>
        </w:rPr>
        <w:t>obnovu dopravních značek označujících zastávku odpovídá vlastník (správce) komunikace</w:t>
      </w:r>
      <w:r w:rsidR="00BB3068">
        <w:rPr>
          <w:rFonts w:ascii="Arial" w:hAnsi="Arial" w:cs="Arial"/>
        </w:rPr>
        <w:t>.</w:t>
      </w:r>
      <w:r w:rsidRPr="00456A0D">
        <w:rPr>
          <w:rFonts w:ascii="Arial" w:eastAsia="Calibri" w:hAnsi="Arial" w:cs="Arial"/>
        </w:rPr>
        <w:t xml:space="preserve"> Za označení a vybavení zastávky tabulkou s dalšími dopravními informacemi pro zveřejňování jízdních řádů zodpovídá vlastník tohoto zařízení (dopravce) v dané oblasti. Vybavení zastávky musí být kontrolováno minimálně jednou za čtvrt </w:t>
      </w:r>
      <w:r w:rsidRPr="00456A0D">
        <w:rPr>
          <w:rFonts w:ascii="Arial" w:eastAsia="Calibri" w:hAnsi="Arial" w:cs="Arial"/>
        </w:rPr>
        <w:lastRenderedPageBreak/>
        <w:t xml:space="preserve">roku. Z dopravního hlediska významnější zastávky jsou kontrolovány častěji – viz údaje v tabulce níže. Během </w:t>
      </w:r>
      <w:r w:rsidRPr="00456A0D">
        <w:rPr>
          <w:rFonts w:ascii="Arial" w:hAnsi="Arial" w:cs="Arial"/>
        </w:rPr>
        <w:t>kontroly</w:t>
      </w:r>
      <w:r w:rsidRPr="00456A0D">
        <w:rPr>
          <w:rFonts w:ascii="Arial" w:eastAsia="Calibri" w:hAnsi="Arial" w:cs="Arial"/>
        </w:rPr>
        <w:t xml:space="preserve"> se zjišťuje, zda zastávka splňuje standardy VDV – povinné minimální vybavení pro danou třídu zastávky a nutnost oprav nebo doplnění jeho vybavení. Kontrolu provádí vlastník vybavení zastávky, případně jím pověřený subjekt, který o provedených periodických kontrolách a zjištěných závadách vyhotovuje písemný záznam. Za správnost provedení kontroly a odstranění nedostatků odpovídá vlastník vybavení (dopravce). </w:t>
      </w:r>
    </w:p>
    <w:p w14:paraId="75BB5850" w14:textId="77777777" w:rsidR="00D82402" w:rsidRPr="00456A0D" w:rsidRDefault="00D82402" w:rsidP="00D82402">
      <w:pPr>
        <w:rPr>
          <w:rFonts w:ascii="Arial" w:eastAsia="Calibri" w:hAnsi="Arial" w:cs="Arial"/>
          <w:b/>
        </w:rPr>
      </w:pPr>
      <w:bookmarkStart w:id="70" w:name="_Toc187136836"/>
      <w:bookmarkStart w:id="71" w:name="_Toc184093106"/>
    </w:p>
    <w:p w14:paraId="2F37E801" w14:textId="77777777" w:rsidR="00D82402" w:rsidRPr="00456A0D" w:rsidRDefault="00D82402" w:rsidP="00D82402">
      <w:pPr>
        <w:spacing w:before="360" w:line="360" w:lineRule="auto"/>
        <w:rPr>
          <w:rFonts w:ascii="Arial" w:eastAsia="Calibri" w:hAnsi="Arial" w:cs="Arial"/>
          <w:b/>
        </w:rPr>
      </w:pPr>
      <w:r w:rsidRPr="00456A0D">
        <w:rPr>
          <w:rFonts w:ascii="Arial" w:eastAsia="Calibri" w:hAnsi="Arial" w:cs="Arial"/>
          <w:b/>
        </w:rPr>
        <w:t>Závazné termíny pro zjišťování a nápravu závad na zastávkách</w:t>
      </w:r>
      <w:bookmarkEnd w:id="70"/>
      <w:bookmarkEnd w:id="71"/>
    </w:p>
    <w:p w14:paraId="0ECC3A6B" w14:textId="77777777" w:rsidR="00D82402" w:rsidRPr="00456A0D" w:rsidRDefault="00D82402" w:rsidP="00D82402">
      <w:pPr>
        <w:spacing w:before="240" w:line="360" w:lineRule="auto"/>
        <w:rPr>
          <w:rFonts w:ascii="Arial" w:eastAsia="Calibri" w:hAnsi="Arial" w:cs="Arial"/>
          <w:i/>
        </w:rPr>
      </w:pPr>
      <w:r w:rsidRPr="00456A0D">
        <w:rPr>
          <w:rFonts w:ascii="Arial" w:eastAsia="Calibri" w:hAnsi="Arial" w:cs="Arial"/>
          <w:i/>
        </w:rPr>
        <w:t>Četnost kontrol vybavení zastávek a stanovené termíny pro odstranění případných závad dle tříd zastávek.</w:t>
      </w:r>
    </w:p>
    <w:tbl>
      <w:tblPr>
        <w:tblW w:w="8577"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3512"/>
        <w:gridCol w:w="2481"/>
        <w:gridCol w:w="2584"/>
      </w:tblGrid>
      <w:tr w:rsidR="00D82402" w:rsidRPr="00456A0D" w14:paraId="230D6142" w14:textId="77777777" w:rsidTr="00494712">
        <w:trPr>
          <w:cantSplit/>
          <w:trHeight w:val="494"/>
          <w:jc w:val="center"/>
        </w:trPr>
        <w:tc>
          <w:tcPr>
            <w:tcW w:w="3512" w:type="dxa"/>
            <w:shd w:val="clear" w:color="auto" w:fill="C5E0B3" w:themeFill="accent6" w:themeFillTint="66"/>
            <w:vAlign w:val="center"/>
          </w:tcPr>
          <w:p w14:paraId="4BE9DC5C" w14:textId="77777777" w:rsidR="00D82402" w:rsidRPr="00456A0D" w:rsidRDefault="00D82402" w:rsidP="00494712">
            <w:pPr>
              <w:rPr>
                <w:rFonts w:ascii="Arial" w:hAnsi="Arial" w:cs="Arial"/>
              </w:rPr>
            </w:pPr>
          </w:p>
        </w:tc>
        <w:tc>
          <w:tcPr>
            <w:tcW w:w="2481" w:type="dxa"/>
            <w:shd w:val="clear" w:color="auto" w:fill="C5E0B3" w:themeFill="accent6" w:themeFillTint="66"/>
            <w:vAlign w:val="center"/>
            <w:hideMark/>
          </w:tcPr>
          <w:p w14:paraId="65B785D1" w14:textId="77777777" w:rsidR="00D82402" w:rsidRPr="00456A0D" w:rsidRDefault="00D82402" w:rsidP="00494712">
            <w:pPr>
              <w:keepNext/>
              <w:spacing w:after="0"/>
              <w:jc w:val="center"/>
              <w:rPr>
                <w:rFonts w:ascii="Arial" w:eastAsia="Calibri" w:hAnsi="Arial" w:cs="Arial"/>
                <w:b/>
                <w:bCs/>
              </w:rPr>
            </w:pPr>
            <w:r w:rsidRPr="00456A0D">
              <w:rPr>
                <w:rFonts w:ascii="Arial" w:eastAsia="Calibri" w:hAnsi="Arial" w:cs="Arial"/>
                <w:b/>
                <w:bCs/>
              </w:rPr>
              <w:t>Zastávka I. třídy</w:t>
            </w:r>
          </w:p>
        </w:tc>
        <w:tc>
          <w:tcPr>
            <w:tcW w:w="2584" w:type="dxa"/>
            <w:shd w:val="clear" w:color="auto" w:fill="C5E0B3" w:themeFill="accent6" w:themeFillTint="66"/>
            <w:vAlign w:val="center"/>
            <w:hideMark/>
          </w:tcPr>
          <w:p w14:paraId="4C959F4E" w14:textId="77777777" w:rsidR="00D82402" w:rsidRPr="00456A0D" w:rsidRDefault="00D82402" w:rsidP="00494712">
            <w:pPr>
              <w:keepNext/>
              <w:spacing w:after="0"/>
              <w:jc w:val="center"/>
              <w:rPr>
                <w:rFonts w:ascii="Arial" w:eastAsia="Calibri" w:hAnsi="Arial" w:cs="Arial"/>
                <w:b/>
                <w:bCs/>
              </w:rPr>
            </w:pPr>
            <w:r w:rsidRPr="00456A0D">
              <w:rPr>
                <w:rFonts w:ascii="Arial" w:eastAsia="Calibri" w:hAnsi="Arial" w:cs="Arial"/>
                <w:b/>
                <w:bCs/>
              </w:rPr>
              <w:t>Zastávka II. třídy</w:t>
            </w:r>
          </w:p>
        </w:tc>
      </w:tr>
      <w:tr w:rsidR="00D82402" w:rsidRPr="00456A0D" w14:paraId="7CBEE253" w14:textId="77777777" w:rsidTr="00494712">
        <w:trPr>
          <w:cantSplit/>
          <w:trHeight w:val="596"/>
          <w:jc w:val="center"/>
        </w:trPr>
        <w:tc>
          <w:tcPr>
            <w:tcW w:w="3512" w:type="dxa"/>
            <w:tcBorders>
              <w:bottom w:val="single" w:sz="12" w:space="0" w:color="auto"/>
            </w:tcBorders>
            <w:vAlign w:val="center"/>
            <w:hideMark/>
          </w:tcPr>
          <w:p w14:paraId="5358E65C" w14:textId="77777777" w:rsidR="00D82402" w:rsidRPr="00456A0D" w:rsidRDefault="00D82402" w:rsidP="00494712">
            <w:pPr>
              <w:rPr>
                <w:rFonts w:ascii="Arial" w:hAnsi="Arial" w:cs="Arial"/>
                <w:b/>
              </w:rPr>
            </w:pPr>
            <w:r w:rsidRPr="00456A0D">
              <w:rPr>
                <w:rFonts w:ascii="Arial" w:hAnsi="Arial" w:cs="Arial"/>
                <w:b/>
              </w:rPr>
              <w:t>Četnost kontrol</w:t>
            </w:r>
          </w:p>
        </w:tc>
        <w:tc>
          <w:tcPr>
            <w:tcW w:w="2481" w:type="dxa"/>
            <w:tcBorders>
              <w:bottom w:val="single" w:sz="12" w:space="0" w:color="auto"/>
            </w:tcBorders>
            <w:vAlign w:val="center"/>
            <w:hideMark/>
          </w:tcPr>
          <w:p w14:paraId="148A38E8" w14:textId="77777777"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2 týdny</w:t>
            </w:r>
          </w:p>
        </w:tc>
        <w:tc>
          <w:tcPr>
            <w:tcW w:w="2584" w:type="dxa"/>
            <w:tcBorders>
              <w:bottom w:val="single" w:sz="12" w:space="0" w:color="auto"/>
            </w:tcBorders>
            <w:vAlign w:val="center"/>
            <w:hideMark/>
          </w:tcPr>
          <w:p w14:paraId="15B5DBD3" w14:textId="77777777"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Čtvrtletně</w:t>
            </w:r>
          </w:p>
        </w:tc>
      </w:tr>
      <w:tr w:rsidR="00D82402" w:rsidRPr="00456A0D" w14:paraId="57F8AB53" w14:textId="77777777" w:rsidTr="00494712">
        <w:trPr>
          <w:cantSplit/>
          <w:trHeight w:val="1486"/>
          <w:jc w:val="center"/>
        </w:trPr>
        <w:tc>
          <w:tcPr>
            <w:tcW w:w="3512" w:type="dxa"/>
            <w:tcBorders>
              <w:top w:val="single" w:sz="12" w:space="0" w:color="auto"/>
            </w:tcBorders>
            <w:vAlign w:val="center"/>
            <w:hideMark/>
          </w:tcPr>
          <w:p w14:paraId="41FD7E97" w14:textId="77777777" w:rsidR="00D82402" w:rsidRPr="00456A0D" w:rsidRDefault="00D82402" w:rsidP="00494712">
            <w:pPr>
              <w:rPr>
                <w:rFonts w:ascii="Arial" w:hAnsi="Arial" w:cs="Arial"/>
                <w:b/>
              </w:rPr>
            </w:pPr>
            <w:r w:rsidRPr="00456A0D">
              <w:rPr>
                <w:rFonts w:ascii="Arial" w:hAnsi="Arial" w:cs="Arial"/>
                <w:b/>
              </w:rPr>
              <w:t>Chybějící nebo nečitelné jízdní řády (vč. souhrnných – jsou-li vyžadovány objednatelem), tarifní mapa + název zastávky</w:t>
            </w:r>
          </w:p>
        </w:tc>
        <w:tc>
          <w:tcPr>
            <w:tcW w:w="2481" w:type="dxa"/>
            <w:tcBorders>
              <w:top w:val="single" w:sz="12" w:space="0" w:color="auto"/>
            </w:tcBorders>
            <w:vAlign w:val="center"/>
            <w:hideMark/>
          </w:tcPr>
          <w:p w14:paraId="34EE4B2F" w14:textId="4A4D06C5"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2 pracovní dny</w:t>
            </w:r>
            <w:r w:rsidR="00CA3BF9">
              <w:rPr>
                <w:rFonts w:ascii="Arial" w:eastAsia="Calibri" w:hAnsi="Arial" w:cs="Arial"/>
                <w:bCs/>
              </w:rPr>
              <w:t xml:space="preserve"> od zjištění skutečnosti</w:t>
            </w:r>
            <w:r w:rsidRPr="00456A0D">
              <w:rPr>
                <w:rFonts w:ascii="Arial" w:eastAsia="Calibri" w:hAnsi="Arial" w:cs="Arial"/>
                <w:bCs/>
              </w:rPr>
              <w:t>, případně v termínu po dohodě s objednatelem</w:t>
            </w:r>
          </w:p>
        </w:tc>
        <w:tc>
          <w:tcPr>
            <w:tcW w:w="2584" w:type="dxa"/>
            <w:tcBorders>
              <w:top w:val="single" w:sz="12" w:space="0" w:color="auto"/>
            </w:tcBorders>
            <w:vAlign w:val="center"/>
            <w:hideMark/>
          </w:tcPr>
          <w:p w14:paraId="34C72C3B" w14:textId="04A986A9"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7 pracovních dnů</w:t>
            </w:r>
            <w:r w:rsidR="00CA3BF9">
              <w:rPr>
                <w:rFonts w:ascii="Arial" w:eastAsia="Calibri" w:hAnsi="Arial" w:cs="Arial"/>
                <w:bCs/>
              </w:rPr>
              <w:t xml:space="preserve"> od zjištění skutečnosti</w:t>
            </w:r>
            <w:r w:rsidRPr="00456A0D">
              <w:rPr>
                <w:rFonts w:ascii="Arial" w:eastAsia="Calibri" w:hAnsi="Arial" w:cs="Arial"/>
                <w:bCs/>
              </w:rPr>
              <w:t>, případně v termínu po dohodě s objednatelem</w:t>
            </w:r>
          </w:p>
        </w:tc>
      </w:tr>
      <w:tr w:rsidR="00D82402" w:rsidRPr="00456A0D" w14:paraId="2F7DEF33" w14:textId="77777777" w:rsidTr="00494712">
        <w:trPr>
          <w:cantSplit/>
          <w:trHeight w:val="704"/>
          <w:jc w:val="center"/>
        </w:trPr>
        <w:tc>
          <w:tcPr>
            <w:tcW w:w="3512" w:type="dxa"/>
            <w:vAlign w:val="center"/>
            <w:hideMark/>
          </w:tcPr>
          <w:p w14:paraId="79D16B76" w14:textId="77777777" w:rsidR="00D82402" w:rsidRPr="00456A0D" w:rsidRDefault="00D82402" w:rsidP="00494712">
            <w:pPr>
              <w:rPr>
                <w:rFonts w:ascii="Arial" w:hAnsi="Arial" w:cs="Arial"/>
                <w:b/>
              </w:rPr>
            </w:pPr>
            <w:r w:rsidRPr="00456A0D">
              <w:rPr>
                <w:rFonts w:ascii="Arial" w:hAnsi="Arial" w:cs="Arial"/>
                <w:b/>
              </w:rPr>
              <w:t>Chybějící nebo nečitelný plán nástupišť (pokud je v zastávce požadován).</w:t>
            </w:r>
          </w:p>
        </w:tc>
        <w:tc>
          <w:tcPr>
            <w:tcW w:w="2481" w:type="dxa"/>
            <w:vAlign w:val="center"/>
            <w:hideMark/>
          </w:tcPr>
          <w:p w14:paraId="721485AD" w14:textId="1ECC8A02"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2 pracovní dny</w:t>
            </w:r>
            <w:r w:rsidR="00CA3BF9">
              <w:rPr>
                <w:rFonts w:ascii="Arial" w:eastAsia="Calibri" w:hAnsi="Arial" w:cs="Arial"/>
                <w:bCs/>
              </w:rPr>
              <w:t xml:space="preserve"> od zjištění skutečnosti</w:t>
            </w:r>
          </w:p>
        </w:tc>
        <w:tc>
          <w:tcPr>
            <w:tcW w:w="2584" w:type="dxa"/>
            <w:vAlign w:val="center"/>
            <w:hideMark/>
          </w:tcPr>
          <w:p w14:paraId="185928C6" w14:textId="66A00F8E"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7 pracovních dnů</w:t>
            </w:r>
            <w:r w:rsidR="00CA3BF9">
              <w:rPr>
                <w:rFonts w:ascii="Arial" w:eastAsia="Calibri" w:hAnsi="Arial" w:cs="Arial"/>
                <w:bCs/>
              </w:rPr>
              <w:t xml:space="preserve"> od zjištění skutečnosti</w:t>
            </w:r>
          </w:p>
        </w:tc>
      </w:tr>
    </w:tbl>
    <w:p w14:paraId="29C8C297" w14:textId="77777777" w:rsidR="00734668" w:rsidRDefault="00734668">
      <w:pPr>
        <w:rPr>
          <w:rFonts w:ascii="Arial" w:hAnsi="Arial" w:cs="Arial"/>
        </w:rPr>
      </w:pPr>
      <w:r>
        <w:rPr>
          <w:rFonts w:ascii="Arial" w:hAnsi="Arial" w:cs="Arial"/>
        </w:rPr>
        <w:br w:type="page"/>
      </w:r>
    </w:p>
    <w:p w14:paraId="020966D2" w14:textId="77777777" w:rsidR="005F60CE" w:rsidRPr="00456A0D" w:rsidRDefault="005F60CE" w:rsidP="00910DAD">
      <w:pPr>
        <w:spacing w:before="120" w:after="120" w:line="360" w:lineRule="auto"/>
        <w:ind w:firstLine="284"/>
        <w:jc w:val="both"/>
        <w:rPr>
          <w:rFonts w:ascii="Arial" w:hAnsi="Arial" w:cs="Arial"/>
        </w:rPr>
      </w:pPr>
    </w:p>
    <w:p w14:paraId="16FB2C0C" w14:textId="77777777" w:rsidR="00734668" w:rsidRPr="00C50B7A" w:rsidRDefault="00734668" w:rsidP="00734668">
      <w:pPr>
        <w:pStyle w:val="Nadpis1"/>
        <w:rPr>
          <w:rFonts w:ascii="Arial" w:hAnsi="Arial" w:cs="Arial"/>
          <w:color w:val="auto"/>
        </w:rPr>
      </w:pPr>
      <w:bookmarkStart w:id="72" w:name="_Toc6386433"/>
      <w:r w:rsidRPr="00C50B7A">
        <w:rPr>
          <w:rFonts w:ascii="Arial" w:hAnsi="Arial" w:cs="Arial"/>
          <w:color w:val="auto"/>
        </w:rPr>
        <w:t>STANDARD PODOBY JÍZDNÍCH ŘÁDŮ</w:t>
      </w:r>
    </w:p>
    <w:p w14:paraId="3CD57A0A" w14:textId="4DD608B6" w:rsidR="00734668" w:rsidRDefault="00734668" w:rsidP="00734668">
      <w:pPr>
        <w:spacing w:before="120" w:after="120" w:line="360" w:lineRule="auto"/>
        <w:ind w:firstLine="284"/>
        <w:jc w:val="both"/>
        <w:rPr>
          <w:rFonts w:ascii="Arial" w:hAnsi="Arial" w:cs="Arial"/>
        </w:rPr>
      </w:pPr>
      <w:r w:rsidRPr="00456A0D">
        <w:rPr>
          <w:rFonts w:ascii="Arial" w:hAnsi="Arial" w:cs="Arial"/>
        </w:rPr>
        <w:t>Jízdní řády musí obsahovat všechny informace dle vyhlášky č.122/2014 Sb.</w:t>
      </w:r>
      <w:r w:rsidRPr="00456A0D">
        <w:rPr>
          <w:rStyle w:val="Znakapoznpodarou"/>
          <w:rFonts w:ascii="Arial" w:hAnsi="Arial" w:cs="Arial"/>
        </w:rPr>
        <w:footnoteReference w:id="17"/>
      </w:r>
      <w:r>
        <w:rPr>
          <w:rFonts w:ascii="Arial" w:hAnsi="Arial" w:cs="Arial"/>
        </w:rPr>
        <w:t xml:space="preserve"> </w:t>
      </w:r>
      <w:r w:rsidRPr="009723FD">
        <w:rPr>
          <w:rFonts w:ascii="Arial" w:hAnsi="Arial" w:cs="Arial"/>
        </w:rPr>
        <w:t xml:space="preserve">A zákonných úprav platných v době platnosti </w:t>
      </w:r>
      <w:r>
        <w:rPr>
          <w:rFonts w:ascii="Arial" w:hAnsi="Arial" w:cs="Arial"/>
        </w:rPr>
        <w:t>s</w:t>
      </w:r>
      <w:r w:rsidRPr="009723FD">
        <w:rPr>
          <w:rFonts w:ascii="Arial" w:hAnsi="Arial" w:cs="Arial"/>
        </w:rPr>
        <w:t>mlouvy. Vzor jízdního řádu je přiložen v příloze č. 3 TPS VDV – „Vzor JŘ“.</w:t>
      </w:r>
    </w:p>
    <w:p w14:paraId="27191E36" w14:textId="77777777" w:rsidR="00734668" w:rsidRDefault="00734668">
      <w:pPr>
        <w:rPr>
          <w:rFonts w:ascii="Arial" w:hAnsi="Arial" w:cs="Arial"/>
        </w:rPr>
      </w:pPr>
      <w:r>
        <w:rPr>
          <w:rFonts w:ascii="Arial" w:hAnsi="Arial" w:cs="Arial"/>
        </w:rPr>
        <w:br w:type="page"/>
      </w:r>
    </w:p>
    <w:p w14:paraId="0B83796D" w14:textId="77777777" w:rsidR="00734668" w:rsidRDefault="00734668" w:rsidP="00734668">
      <w:pPr>
        <w:spacing w:before="120" w:after="120" w:line="360" w:lineRule="auto"/>
        <w:ind w:firstLine="284"/>
        <w:jc w:val="both"/>
        <w:rPr>
          <w:rFonts w:ascii="Arial" w:hAnsi="Arial" w:cs="Arial"/>
        </w:rPr>
      </w:pPr>
    </w:p>
    <w:p w14:paraId="6937863A" w14:textId="77777777" w:rsidR="005F60CE" w:rsidRPr="00C50B7A" w:rsidRDefault="005F60CE" w:rsidP="00C50B7A">
      <w:pPr>
        <w:pStyle w:val="Nadpis1"/>
        <w:rPr>
          <w:rFonts w:ascii="Arial" w:hAnsi="Arial" w:cs="Arial"/>
          <w:color w:val="auto"/>
        </w:rPr>
      </w:pPr>
      <w:r w:rsidRPr="00C50B7A">
        <w:rPr>
          <w:rFonts w:ascii="Arial" w:hAnsi="Arial" w:cs="Arial"/>
          <w:color w:val="auto"/>
        </w:rPr>
        <w:t>STANDARD JÍZDNÍCH DOKLADŮ</w:t>
      </w:r>
      <w:bookmarkEnd w:id="72"/>
    </w:p>
    <w:p w14:paraId="12253F48" w14:textId="049EC501" w:rsidR="005F60CE" w:rsidRPr="00456A0D" w:rsidRDefault="005F60CE" w:rsidP="00910DAD">
      <w:pPr>
        <w:spacing w:before="120" w:after="120" w:line="360" w:lineRule="auto"/>
        <w:ind w:firstLine="284"/>
        <w:jc w:val="both"/>
        <w:rPr>
          <w:rFonts w:ascii="Arial" w:hAnsi="Arial" w:cs="Arial"/>
        </w:rPr>
      </w:pPr>
      <w:r w:rsidRPr="00456A0D">
        <w:rPr>
          <w:rFonts w:ascii="Arial" w:hAnsi="Arial" w:cs="Arial"/>
        </w:rPr>
        <w:t xml:space="preserve">Jednotný vzhled a obsah jízdních dokladů pro systém VDV stanoví Kraj Vysočina. Jízdní doklady musí být z hlediska obsahového a vizuálního v souladu s Grafickým manuálem Veřejné dopravy Vysočiny vydaným objednatelem. </w:t>
      </w:r>
      <w:r w:rsidR="00C50B7A" w:rsidRPr="00FE078E">
        <w:rPr>
          <w:rFonts w:ascii="Arial" w:hAnsi="Arial" w:cs="Arial"/>
        </w:rPr>
        <w:t>Specifikace obsahu a vzhledu jízdenek je</w:t>
      </w:r>
      <w:r w:rsidR="00A117FD" w:rsidRPr="00FE078E">
        <w:rPr>
          <w:rFonts w:ascii="Arial" w:hAnsi="Arial" w:cs="Arial"/>
        </w:rPr>
        <w:t xml:space="preserve"> uvedena v Grafickém manuálu Veřejné dopravy Vysočiny, který je přílohou č.</w:t>
      </w:r>
      <w:r w:rsidR="00FE078E">
        <w:rPr>
          <w:rFonts w:ascii="Arial" w:hAnsi="Arial" w:cs="Arial"/>
        </w:rPr>
        <w:t xml:space="preserve"> 1 </w:t>
      </w:r>
      <w:r w:rsidR="005E51EB">
        <w:rPr>
          <w:rFonts w:ascii="Arial" w:hAnsi="Arial" w:cs="Arial"/>
        </w:rPr>
        <w:t>TPS VDV – „Grafický manuál VDV“</w:t>
      </w:r>
    </w:p>
    <w:p w14:paraId="39F96953" w14:textId="77777777" w:rsidR="005F60CE" w:rsidRPr="0023277E" w:rsidRDefault="005F60CE" w:rsidP="0023277E">
      <w:pPr>
        <w:pStyle w:val="Nadpis2"/>
        <w:rPr>
          <w:rFonts w:ascii="Arial" w:hAnsi="Arial" w:cs="Arial"/>
        </w:rPr>
      </w:pPr>
      <w:bookmarkStart w:id="73" w:name="_Toc6386434"/>
      <w:r w:rsidRPr="0023277E">
        <w:rPr>
          <w:rFonts w:ascii="Arial" w:hAnsi="Arial" w:cs="Arial"/>
          <w:color w:val="auto"/>
        </w:rPr>
        <w:t>Papírové jízdní doklady</w:t>
      </w:r>
      <w:bookmarkEnd w:id="73"/>
    </w:p>
    <w:p w14:paraId="304A6986" w14:textId="2A4D2027" w:rsidR="00734668" w:rsidRDefault="005F60CE" w:rsidP="00910DAD">
      <w:pPr>
        <w:spacing w:before="120" w:after="120" w:line="360" w:lineRule="auto"/>
        <w:ind w:firstLine="284"/>
        <w:jc w:val="both"/>
        <w:rPr>
          <w:rFonts w:ascii="Arial" w:hAnsi="Arial" w:cs="Arial"/>
        </w:rPr>
      </w:pPr>
      <w:r w:rsidRPr="00456A0D">
        <w:rPr>
          <w:rFonts w:ascii="Arial" w:hAnsi="Arial" w:cs="Arial"/>
        </w:rPr>
        <w:t>Jízdní doklad pro jednotlivou jízdu musí splňovat jak požadavky vyhlášky 175/2000 Sb.</w:t>
      </w:r>
      <w:r w:rsidR="00CA3BF9">
        <w:rPr>
          <w:rFonts w:ascii="Arial" w:hAnsi="Arial" w:cs="Arial"/>
        </w:rPr>
        <w:t>,</w:t>
      </w:r>
      <w:r w:rsidRPr="00456A0D">
        <w:rPr>
          <w:rFonts w:ascii="Arial" w:hAnsi="Arial" w:cs="Arial"/>
        </w:rPr>
        <w:t xml:space="preserve"> o</w:t>
      </w:r>
      <w:r w:rsidR="00CA3BF9">
        <w:rPr>
          <w:rFonts w:ascii="Arial" w:hAnsi="Arial" w:cs="Arial"/>
        </w:rPr>
        <w:t> </w:t>
      </w:r>
      <w:r w:rsidRPr="00456A0D">
        <w:rPr>
          <w:rFonts w:ascii="Arial" w:hAnsi="Arial" w:cs="Arial"/>
        </w:rPr>
        <w:t>přepravním řádu pro veřejnou drážní a silniční osobní dopravu, tak zákona 235/2004 Sb.</w:t>
      </w:r>
      <w:r w:rsidR="00CA3BF9">
        <w:rPr>
          <w:rFonts w:ascii="Arial" w:hAnsi="Arial" w:cs="Arial"/>
        </w:rPr>
        <w:t>,</w:t>
      </w:r>
      <w:r w:rsidRPr="00456A0D">
        <w:rPr>
          <w:rFonts w:ascii="Arial" w:hAnsi="Arial" w:cs="Arial"/>
        </w:rPr>
        <w:t xml:space="preserve"> o</w:t>
      </w:r>
      <w:r w:rsidR="00CA3BF9">
        <w:rPr>
          <w:rFonts w:ascii="Arial" w:hAnsi="Arial" w:cs="Arial"/>
        </w:rPr>
        <w:t> </w:t>
      </w:r>
      <w:r w:rsidRPr="00456A0D">
        <w:rPr>
          <w:rFonts w:ascii="Arial" w:hAnsi="Arial" w:cs="Arial"/>
        </w:rPr>
        <w:t>dani z přidané hodnoty (v aktuálním znění zákona)</w:t>
      </w:r>
      <w:r w:rsidR="00C50B7A">
        <w:rPr>
          <w:rFonts w:ascii="Arial" w:hAnsi="Arial" w:cs="Arial"/>
        </w:rPr>
        <w:t xml:space="preserve"> </w:t>
      </w:r>
      <w:r w:rsidR="00C50B7A" w:rsidRPr="005E51EB">
        <w:rPr>
          <w:rFonts w:ascii="Arial" w:hAnsi="Arial" w:cs="Arial"/>
        </w:rPr>
        <w:t xml:space="preserve">a případných dalších </w:t>
      </w:r>
      <w:r w:rsidR="00CA3BF9">
        <w:rPr>
          <w:rFonts w:ascii="Arial" w:hAnsi="Arial" w:cs="Arial"/>
        </w:rPr>
        <w:t>právních předpisů</w:t>
      </w:r>
      <w:r w:rsidR="00CA3BF9" w:rsidRPr="005E51EB" w:rsidDel="00CA3BF9">
        <w:rPr>
          <w:rFonts w:ascii="Arial" w:hAnsi="Arial" w:cs="Arial"/>
        </w:rPr>
        <w:t xml:space="preserve"> </w:t>
      </w:r>
      <w:r w:rsidR="00CA3BF9">
        <w:rPr>
          <w:rFonts w:ascii="Arial" w:hAnsi="Arial" w:cs="Arial"/>
        </w:rPr>
        <w:t>platných a účinných v době platnosti tohoto dokladu</w:t>
      </w:r>
      <w:r w:rsidR="00C50B7A" w:rsidRPr="005E51EB">
        <w:rPr>
          <w:rFonts w:ascii="Arial" w:hAnsi="Arial" w:cs="Arial"/>
        </w:rPr>
        <w:t>.</w:t>
      </w:r>
    </w:p>
    <w:p w14:paraId="6BD7480A" w14:textId="77777777" w:rsidR="00734668" w:rsidRDefault="00734668">
      <w:pPr>
        <w:rPr>
          <w:rFonts w:ascii="Arial" w:hAnsi="Arial" w:cs="Arial"/>
        </w:rPr>
      </w:pPr>
      <w:r>
        <w:rPr>
          <w:rFonts w:ascii="Arial" w:hAnsi="Arial" w:cs="Arial"/>
        </w:rPr>
        <w:br w:type="page"/>
      </w:r>
    </w:p>
    <w:p w14:paraId="0597C42A" w14:textId="77777777" w:rsidR="005F60CE" w:rsidRPr="00C50B7A" w:rsidRDefault="005F60CE" w:rsidP="00910DAD">
      <w:pPr>
        <w:spacing w:before="120" w:after="120" w:line="360" w:lineRule="auto"/>
        <w:ind w:firstLine="284"/>
        <w:jc w:val="both"/>
        <w:rPr>
          <w:rFonts w:ascii="Arial" w:hAnsi="Arial" w:cs="Arial"/>
        </w:rPr>
      </w:pPr>
    </w:p>
    <w:p w14:paraId="0C5472FF" w14:textId="77777777" w:rsidR="00EA7200" w:rsidRPr="0023277E" w:rsidRDefault="00EA7200" w:rsidP="0023277E">
      <w:pPr>
        <w:pStyle w:val="Nadpis1"/>
        <w:rPr>
          <w:rFonts w:ascii="Arial" w:hAnsi="Arial" w:cs="Arial"/>
          <w:color w:val="auto"/>
        </w:rPr>
      </w:pPr>
      <w:bookmarkStart w:id="74" w:name="_Toc6386445"/>
      <w:r w:rsidRPr="0023277E">
        <w:rPr>
          <w:rFonts w:ascii="Arial" w:hAnsi="Arial" w:cs="Arial"/>
          <w:color w:val="auto"/>
        </w:rPr>
        <w:t>STANDARD DOPRAVNÍCH VÝKONŮ</w:t>
      </w:r>
      <w:bookmarkEnd w:id="74"/>
    </w:p>
    <w:p w14:paraId="1ECC6952" w14:textId="77777777" w:rsidR="00EA7200" w:rsidRPr="0023277E" w:rsidRDefault="00EA7200" w:rsidP="0023277E">
      <w:pPr>
        <w:pStyle w:val="Nadpis2"/>
        <w:rPr>
          <w:rFonts w:ascii="Arial" w:hAnsi="Arial" w:cs="Arial"/>
          <w:color w:val="auto"/>
        </w:rPr>
      </w:pPr>
      <w:bookmarkStart w:id="75" w:name="_Toc6386446"/>
      <w:r w:rsidRPr="0023277E">
        <w:rPr>
          <w:rFonts w:ascii="Arial" w:hAnsi="Arial" w:cs="Arial"/>
          <w:color w:val="auto"/>
        </w:rPr>
        <w:t>Zajištění dopravy dle jízdních řádů</w:t>
      </w:r>
      <w:bookmarkEnd w:id="75"/>
    </w:p>
    <w:p w14:paraId="22F1299C" w14:textId="6F4EFDCC" w:rsidR="00EA7200" w:rsidRPr="00456A0D" w:rsidRDefault="00EA7200" w:rsidP="00E44204">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Dopravce je povinen zajistit v celé své délce všechny spoje, které má podle platného jízdního řádu vykonat. Všechny spoje musí být provozovány výhradně v trase stanovené aktuálním jízdním řádem a musí obsloužit všechny jím stanovené zastávky ve správném pořadí. Dopravce nesmí bez objektivní příčiny zkrátit nebo změnit trasu spoje, změnit doby odjezdů a příjezdů ze všech zastávek. Odchýlení od trasy je možné pouze v případě </w:t>
      </w:r>
      <w:r w:rsidR="00470AF0">
        <w:rPr>
          <w:rFonts w:ascii="Arial" w:hAnsi="Arial" w:cs="Arial"/>
          <w:shd w:val="clear" w:color="auto" w:fill="FFFFFF"/>
        </w:rPr>
        <w:t xml:space="preserve">mimořádnosti dle pokynu Centrálního dispečinku VDV. Jedná se o případy </w:t>
      </w:r>
      <w:r w:rsidR="0079739E">
        <w:rPr>
          <w:rFonts w:ascii="Arial" w:hAnsi="Arial" w:cs="Arial"/>
          <w:shd w:val="clear" w:color="auto" w:fill="FFFFFF"/>
        </w:rPr>
        <w:t xml:space="preserve">např. </w:t>
      </w:r>
      <w:r w:rsidRPr="00456A0D">
        <w:rPr>
          <w:rFonts w:ascii="Arial" w:hAnsi="Arial" w:cs="Arial"/>
          <w:shd w:val="clear" w:color="auto" w:fill="FFFFFF"/>
        </w:rPr>
        <w:t>uzavírky pozemních komunikací,</w:t>
      </w:r>
      <w:r w:rsidR="00470AF0">
        <w:rPr>
          <w:rFonts w:ascii="Arial" w:hAnsi="Arial" w:cs="Arial"/>
          <w:shd w:val="clear" w:color="auto" w:fill="FFFFFF"/>
        </w:rPr>
        <w:t xml:space="preserve"> sjízdnost pozemních komunikací, povětrnostní podmínky.</w:t>
      </w:r>
    </w:p>
    <w:p w14:paraId="18D60FB4" w14:textId="77777777" w:rsidR="00EA7200" w:rsidRPr="0023277E" w:rsidRDefault="00EA7200" w:rsidP="0023277E">
      <w:pPr>
        <w:pStyle w:val="Nadpis2"/>
        <w:rPr>
          <w:rFonts w:ascii="Arial" w:hAnsi="Arial" w:cs="Arial"/>
          <w:color w:val="auto"/>
        </w:rPr>
      </w:pPr>
      <w:bookmarkStart w:id="76" w:name="_Toc6386447"/>
      <w:r w:rsidRPr="0023277E">
        <w:rPr>
          <w:rFonts w:ascii="Arial" w:hAnsi="Arial" w:cs="Arial"/>
          <w:color w:val="auto"/>
        </w:rPr>
        <w:t>Přesnost a přistavování vozidel na zastávky</w:t>
      </w:r>
      <w:bookmarkEnd w:id="76"/>
    </w:p>
    <w:p w14:paraId="6725318C" w14:textId="77777777" w:rsidR="00EA7200" w:rsidRPr="00456A0D" w:rsidRDefault="00EA7200" w:rsidP="00E44204">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Řidiči autobusů jezdící na linkách musí být vybaveni aktuálním jízdním řádem vydávaným pro linku, jejíž provoz v dané chvíli zajišťují.</w:t>
      </w:r>
    </w:p>
    <w:p w14:paraId="18EABACD" w14:textId="77777777" w:rsidR="00EA7200" w:rsidRPr="00456A0D" w:rsidRDefault="00EA7200" w:rsidP="00E44204">
      <w:pPr>
        <w:spacing w:line="360" w:lineRule="auto"/>
        <w:jc w:val="both"/>
        <w:rPr>
          <w:rFonts w:ascii="Arial" w:hAnsi="Arial" w:cs="Arial"/>
        </w:rPr>
      </w:pPr>
      <w:r w:rsidRPr="00456A0D">
        <w:rPr>
          <w:rFonts w:ascii="Arial" w:hAnsi="Arial" w:cs="Arial"/>
        </w:rPr>
        <w:t xml:space="preserve">Dopravce je </w:t>
      </w:r>
      <w:r w:rsidRPr="00456A0D">
        <w:rPr>
          <w:rFonts w:ascii="Arial" w:hAnsi="Arial" w:cs="Arial"/>
          <w:shd w:val="clear" w:color="auto" w:fill="FFFFFF"/>
        </w:rPr>
        <w:t>povinen</w:t>
      </w:r>
      <w:r w:rsidRPr="00456A0D">
        <w:rPr>
          <w:rFonts w:ascii="Arial" w:hAnsi="Arial" w:cs="Arial"/>
        </w:rPr>
        <w:t xml:space="preserve"> zajistit, aby všechny spoje odjely ze zastávek přesně podle jízdního řádu, včetně dodržení času přistavení před odjezdem z výchozí zastávky. Dřívější odjezd vozidla ze zastávky, než je uvedeno v jízdním řádu, není dovolen. Pokud silná poptávka cestujících, stav omezení sjízdnosti komunikační sítě nebo jiné mimořádnosti (například: porucha vozidla, zdravotní indispozice řidiče apod.), způsobí zpoždění vozidla větší než 5 minut, musí řidič informovat objednatele (Centrální dispečink VDV), který rozhodne o dalším postupu.</w:t>
      </w:r>
    </w:p>
    <w:p w14:paraId="000D1661" w14:textId="585432E0" w:rsidR="00EA7200" w:rsidRPr="00456A0D" w:rsidRDefault="00EA7200" w:rsidP="00E44204">
      <w:pPr>
        <w:spacing w:line="360" w:lineRule="auto"/>
        <w:jc w:val="both"/>
        <w:rPr>
          <w:rFonts w:ascii="Arial" w:hAnsi="Arial" w:cs="Arial"/>
        </w:rPr>
      </w:pPr>
      <w:r w:rsidRPr="00456A0D">
        <w:rPr>
          <w:rFonts w:ascii="Arial" w:hAnsi="Arial" w:cs="Arial"/>
        </w:rPr>
        <w:t xml:space="preserve">V případě, že </w:t>
      </w:r>
      <w:proofErr w:type="spellStart"/>
      <w:r w:rsidRPr="00456A0D">
        <w:rPr>
          <w:rFonts w:ascii="Arial" w:hAnsi="Arial" w:cs="Arial"/>
        </w:rPr>
        <w:t>mezizastávkový</w:t>
      </w:r>
      <w:proofErr w:type="spellEnd"/>
      <w:r w:rsidRPr="00456A0D">
        <w:rPr>
          <w:rFonts w:ascii="Arial" w:hAnsi="Arial" w:cs="Arial"/>
        </w:rPr>
        <w:t xml:space="preserve"> úsek je delší, jak 5 minut jízdní doby dle JŘ, bude objednatelem určen kont</w:t>
      </w:r>
      <w:r w:rsidR="00FE078E">
        <w:rPr>
          <w:rFonts w:ascii="Arial" w:hAnsi="Arial" w:cs="Arial"/>
        </w:rPr>
        <w:t xml:space="preserve">rolní bod(y), </w:t>
      </w:r>
      <w:r w:rsidRPr="00456A0D">
        <w:rPr>
          <w:rFonts w:ascii="Arial" w:hAnsi="Arial" w:cs="Arial"/>
        </w:rPr>
        <w:t xml:space="preserve">na kterých bude sledována včasnost spoje. Počet </w:t>
      </w:r>
      <w:r w:rsidRPr="00456A0D">
        <w:rPr>
          <w:rFonts w:ascii="Arial" w:hAnsi="Arial" w:cs="Arial"/>
        </w:rPr>
        <w:br/>
        <w:t xml:space="preserve">a umístění těchto bodů určí objednatel. </w:t>
      </w:r>
    </w:p>
    <w:p w14:paraId="11203ACB" w14:textId="77777777" w:rsidR="00EA7200" w:rsidRPr="00456A0D" w:rsidRDefault="00EA7200" w:rsidP="00E44204">
      <w:pPr>
        <w:spacing w:line="360" w:lineRule="auto"/>
        <w:jc w:val="both"/>
        <w:rPr>
          <w:rFonts w:ascii="Arial" w:hAnsi="Arial" w:cs="Arial"/>
        </w:rPr>
      </w:pPr>
      <w:r w:rsidRPr="00456A0D">
        <w:rPr>
          <w:rFonts w:ascii="Arial" w:hAnsi="Arial" w:cs="Arial"/>
        </w:rPr>
        <w:t>Zpoždění delší než 1 minuta způsobené z viny dopravce (např. v důsledku pozdního přistavení vozidla, než jak je stanoveno v obězích, bezdůvodně pomalé jízdy) také není přípustné.</w:t>
      </w:r>
    </w:p>
    <w:p w14:paraId="1C7C3007" w14:textId="77777777" w:rsidR="00EA7200" w:rsidRPr="00456A0D" w:rsidRDefault="00EA7200" w:rsidP="00E44204">
      <w:pPr>
        <w:spacing w:line="360" w:lineRule="auto"/>
        <w:jc w:val="both"/>
        <w:rPr>
          <w:rFonts w:ascii="Arial" w:hAnsi="Arial" w:cs="Arial"/>
        </w:rPr>
      </w:pPr>
      <w:r w:rsidRPr="00456A0D">
        <w:rPr>
          <w:rFonts w:ascii="Arial" w:hAnsi="Arial" w:cs="Arial"/>
        </w:rPr>
        <w:t>V případě existujících nebo očekávaných dlouhodobějších problémů s dodržováním jízdních řádů je dopravce povinen informovat objednatele a poskytnout součinnost při řešení problému.</w:t>
      </w:r>
    </w:p>
    <w:p w14:paraId="57DA89CA" w14:textId="77777777" w:rsidR="00EA7200" w:rsidRPr="00456A0D" w:rsidRDefault="00EA7200" w:rsidP="00E44204">
      <w:pPr>
        <w:spacing w:before="120" w:after="120" w:line="360" w:lineRule="auto"/>
        <w:jc w:val="both"/>
        <w:rPr>
          <w:rFonts w:ascii="Arial" w:hAnsi="Arial" w:cs="Arial"/>
        </w:rPr>
      </w:pPr>
      <w:r w:rsidRPr="00456A0D">
        <w:rPr>
          <w:rFonts w:ascii="Arial" w:hAnsi="Arial" w:cs="Arial"/>
        </w:rPr>
        <w:t xml:space="preserve">Dopravce je povinen plně spolupracovat na řešení stížností a všechny podněty </w:t>
      </w:r>
      <w:r w:rsidRPr="00456A0D">
        <w:rPr>
          <w:rFonts w:ascii="Arial" w:hAnsi="Arial" w:cs="Arial"/>
        </w:rPr>
        <w:br/>
        <w:t>a připomínky od cestujících, obcí a dalších subjektů, které obdrží, postoupí do 3 pracovních dnů objednateli.</w:t>
      </w:r>
    </w:p>
    <w:p w14:paraId="75E4E112" w14:textId="77777777" w:rsidR="00EA7200" w:rsidRPr="0023277E" w:rsidRDefault="00EA7200" w:rsidP="0023277E">
      <w:pPr>
        <w:pStyle w:val="Nadpis2"/>
        <w:rPr>
          <w:rFonts w:ascii="Arial" w:hAnsi="Arial" w:cs="Arial"/>
        </w:rPr>
      </w:pPr>
      <w:bookmarkStart w:id="77" w:name="_Toc6386448"/>
      <w:r w:rsidRPr="0023277E">
        <w:rPr>
          <w:rFonts w:ascii="Arial" w:hAnsi="Arial" w:cs="Arial"/>
          <w:color w:val="auto"/>
        </w:rPr>
        <w:lastRenderedPageBreak/>
        <w:t>Návaznost spojů</w:t>
      </w:r>
      <w:bookmarkEnd w:id="77"/>
    </w:p>
    <w:p w14:paraId="689B75CF" w14:textId="4A3DECC8" w:rsidR="00EA7200" w:rsidRPr="00456A0D" w:rsidRDefault="00EA7200" w:rsidP="00E44204">
      <w:pPr>
        <w:spacing w:before="120" w:after="120" w:line="360" w:lineRule="auto"/>
        <w:ind w:firstLine="284"/>
        <w:jc w:val="both"/>
        <w:rPr>
          <w:rFonts w:ascii="Arial" w:hAnsi="Arial" w:cs="Arial"/>
        </w:rPr>
      </w:pPr>
      <w:r w:rsidRPr="00C03C16">
        <w:rPr>
          <w:rFonts w:ascii="Arial" w:hAnsi="Arial" w:cs="Arial"/>
        </w:rPr>
        <w:t>Dopravci jsou povinni zajistit, aby řidiči dodržovali pokyny uvedené v platném znění pomůcky „</w:t>
      </w:r>
      <w:r w:rsidR="009D7503" w:rsidRPr="00C03C16">
        <w:rPr>
          <w:rFonts w:ascii="Arial" w:hAnsi="Arial" w:cs="Arial"/>
          <w:b/>
        </w:rPr>
        <w:t>Garance návazností VDV</w:t>
      </w:r>
      <w:r w:rsidRPr="00C03C16">
        <w:rPr>
          <w:rFonts w:ascii="Arial" w:hAnsi="Arial" w:cs="Arial"/>
        </w:rPr>
        <w:t>“</w:t>
      </w:r>
      <w:r w:rsidRPr="00C03C16">
        <w:rPr>
          <w:rStyle w:val="Znakapoznpodarou"/>
          <w:rFonts w:ascii="Arial" w:hAnsi="Arial" w:cs="Arial"/>
        </w:rPr>
        <w:footnoteReference w:id="18"/>
      </w:r>
      <w:r w:rsidRPr="00C03C16">
        <w:rPr>
          <w:rFonts w:ascii="Arial" w:hAnsi="Arial" w:cs="Arial"/>
        </w:rPr>
        <w:t xml:space="preserve"> která</w:t>
      </w:r>
      <w:r w:rsidRPr="00456A0D">
        <w:rPr>
          <w:rFonts w:ascii="Arial" w:hAnsi="Arial" w:cs="Arial"/>
        </w:rPr>
        <w:t xml:space="preserve"> je vydávána objednatelem vždy pro jednotlivé oblasti Kraje Vysočina před změnou JŘ a je dopravci k dispozici nejpozději:</w:t>
      </w:r>
    </w:p>
    <w:p w14:paraId="2F037339" w14:textId="77777777" w:rsidR="00EA7200" w:rsidRPr="00456A0D" w:rsidRDefault="00EA7200" w:rsidP="00EA7200">
      <w:pPr>
        <w:pStyle w:val="Odstavecseseznamem"/>
        <w:numPr>
          <w:ilvl w:val="0"/>
          <w:numId w:val="22"/>
        </w:numPr>
        <w:spacing w:after="200" w:line="360" w:lineRule="auto"/>
        <w:ind w:left="714" w:hanging="357"/>
        <w:jc w:val="both"/>
        <w:rPr>
          <w:rFonts w:cs="Arial"/>
        </w:rPr>
      </w:pPr>
      <w:r w:rsidRPr="00456A0D">
        <w:rPr>
          <w:rFonts w:cs="Arial"/>
        </w:rPr>
        <w:t>15 pracovních dní před počátkem platnosti jízdních řádů v rámci tzv. hlavní změny (zpravidla prosincová změna JŘ),</w:t>
      </w:r>
    </w:p>
    <w:p w14:paraId="32681033" w14:textId="77777777" w:rsidR="00EA7200" w:rsidRPr="00456A0D" w:rsidRDefault="00EA7200" w:rsidP="00EA7200">
      <w:pPr>
        <w:pStyle w:val="Odstavecseseznamem"/>
        <w:numPr>
          <w:ilvl w:val="0"/>
          <w:numId w:val="22"/>
        </w:numPr>
        <w:spacing w:after="200" w:line="360" w:lineRule="auto"/>
        <w:jc w:val="both"/>
        <w:rPr>
          <w:rFonts w:cs="Arial"/>
        </w:rPr>
      </w:pPr>
      <w:r w:rsidRPr="00456A0D">
        <w:rPr>
          <w:rFonts w:cs="Arial"/>
        </w:rPr>
        <w:t>10 pracovních dní před počátkem platnosti jízdních řádů v rámci běžných změn v průběhu roku,</w:t>
      </w:r>
    </w:p>
    <w:p w14:paraId="5D423ABC" w14:textId="77777777" w:rsidR="00EA7200" w:rsidRPr="00456A0D" w:rsidRDefault="00EA7200" w:rsidP="00EA7200">
      <w:pPr>
        <w:pStyle w:val="Odstavecseseznamem"/>
        <w:numPr>
          <w:ilvl w:val="0"/>
          <w:numId w:val="22"/>
        </w:numPr>
        <w:spacing w:after="200" w:line="360" w:lineRule="auto"/>
        <w:jc w:val="both"/>
        <w:rPr>
          <w:rFonts w:cs="Arial"/>
        </w:rPr>
      </w:pPr>
      <w:r w:rsidRPr="00456A0D">
        <w:rPr>
          <w:rFonts w:cs="Arial"/>
        </w:rPr>
        <w:t>3 pracovní dny před počátkem platnosti jízdních řádů, pokud došlo ke změně jízdních řádů vlivem uzavírky.</w:t>
      </w:r>
    </w:p>
    <w:p w14:paraId="50D41FB4"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Bude-li pomůcka poskytnuta objednatelem později, je dopravce po dobu plynutí výše stanovených lhůt zproštěn od případných sankcí plynoucích z nedodržení pokynů této pomůcky.</w:t>
      </w:r>
    </w:p>
    <w:p w14:paraId="74D11B52"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Dopravci jsou rovněž povinni zajistit, aby řidiči dodržovali všechny pokyny vydané Centrálním dispečinkem VDV sdělené řidičům prostřednictvím textových zpráv do palubního informačního systému (popřípadě telefonicky). Případné požadavky objednatele, které nebudou v souladu s dodržením bezpečnosti práce v autobusové dopravě, budou konzultovány se zaměstnancem dopravce (např. dispečer). Dopravce je povinen zajistit součinnost po dobu provozu všech spojů.</w:t>
      </w:r>
    </w:p>
    <w:p w14:paraId="15121E50" w14:textId="44B19949" w:rsidR="00EA7200" w:rsidRDefault="00EA7200" w:rsidP="0023277E">
      <w:pPr>
        <w:pStyle w:val="Nadpis2"/>
        <w:rPr>
          <w:rFonts w:ascii="Arial" w:hAnsi="Arial" w:cs="Arial"/>
          <w:color w:val="auto"/>
        </w:rPr>
      </w:pPr>
      <w:bookmarkStart w:id="78" w:name="_Toc6386449"/>
      <w:r w:rsidRPr="0023277E">
        <w:rPr>
          <w:rFonts w:ascii="Arial" w:hAnsi="Arial" w:cs="Arial"/>
          <w:color w:val="auto"/>
        </w:rPr>
        <w:t>Mimořádnosti v</w:t>
      </w:r>
      <w:r w:rsidR="00DD2D77">
        <w:rPr>
          <w:rFonts w:ascii="Arial" w:hAnsi="Arial" w:cs="Arial"/>
          <w:color w:val="auto"/>
        </w:rPr>
        <w:t> </w:t>
      </w:r>
      <w:r w:rsidRPr="0023277E">
        <w:rPr>
          <w:rFonts w:ascii="Arial" w:hAnsi="Arial" w:cs="Arial"/>
          <w:color w:val="auto"/>
        </w:rPr>
        <w:t>dopravě</w:t>
      </w:r>
      <w:bookmarkEnd w:id="78"/>
    </w:p>
    <w:p w14:paraId="7440FEDC" w14:textId="65BB4586" w:rsidR="00430D56" w:rsidRDefault="00DD2D77" w:rsidP="005A406B">
      <w:pPr>
        <w:spacing w:before="120" w:after="120" w:line="360" w:lineRule="auto"/>
        <w:ind w:firstLine="284"/>
        <w:jc w:val="both"/>
        <w:rPr>
          <w:rFonts w:ascii="Arial" w:hAnsi="Arial" w:cs="Arial"/>
        </w:rPr>
      </w:pPr>
      <w:r w:rsidRPr="00313F7D">
        <w:rPr>
          <w:rFonts w:ascii="Arial" w:hAnsi="Arial" w:cs="Arial"/>
        </w:rPr>
        <w:t xml:space="preserve">Dopravce je dále povinen reagovat na pokyny Objednatele na posílení dopravy (operativní i dlouhodobé), změny v trasách (např. z důvodu výluk či objížděk) a počtech spojů apod. v souladu s touto Smlouvou a jejími přílohami (zejména Technickými a provozními standardy VDV) a řádně a včas tyto pokyny plnit. Dopravce je povinen konzultovat každou mimořádnost v dopravě s Centrálním dispečinkem VDV a spolupracovat s ním na řešení této mimořádnosti. </w:t>
      </w:r>
    </w:p>
    <w:p w14:paraId="5C672522" w14:textId="77777777" w:rsidR="00430D56" w:rsidRDefault="00430D56">
      <w:pPr>
        <w:rPr>
          <w:rFonts w:ascii="Arial" w:hAnsi="Arial" w:cs="Arial"/>
        </w:rPr>
      </w:pPr>
      <w:r>
        <w:rPr>
          <w:rFonts w:ascii="Arial" w:hAnsi="Arial" w:cs="Arial"/>
        </w:rPr>
        <w:br w:type="page"/>
      </w:r>
    </w:p>
    <w:p w14:paraId="5ACC2BDB" w14:textId="77777777" w:rsidR="00DD2D77" w:rsidRPr="00284DA6" w:rsidRDefault="00DD2D77" w:rsidP="005A406B">
      <w:pPr>
        <w:spacing w:before="120" w:after="120" w:line="360" w:lineRule="auto"/>
        <w:ind w:firstLine="284"/>
        <w:jc w:val="both"/>
        <w:rPr>
          <w:rFonts w:ascii="Arial" w:hAnsi="Arial" w:cs="Arial"/>
        </w:rPr>
      </w:pPr>
    </w:p>
    <w:p w14:paraId="5EC838FF" w14:textId="77777777" w:rsidR="00EA7200" w:rsidRPr="00D41CE6" w:rsidRDefault="00EA7200" w:rsidP="00D41CE6">
      <w:pPr>
        <w:pStyle w:val="Nadpis2"/>
        <w:rPr>
          <w:rFonts w:ascii="Arial" w:hAnsi="Arial" w:cs="Arial"/>
          <w:color w:val="auto"/>
        </w:rPr>
      </w:pPr>
      <w:bookmarkStart w:id="79" w:name="_Toc6386453"/>
      <w:r w:rsidRPr="00D41CE6">
        <w:rPr>
          <w:rFonts w:ascii="Arial" w:hAnsi="Arial" w:cs="Arial"/>
          <w:color w:val="auto"/>
        </w:rPr>
        <w:t>Záznam o provozu vozidla</w:t>
      </w:r>
      <w:bookmarkEnd w:id="79"/>
    </w:p>
    <w:p w14:paraId="423F76F0"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 xml:space="preserve">Každé vozidlo provozované na linkách v systému VDV musí být vybaveno záznamem </w:t>
      </w:r>
      <w:r w:rsidRPr="00456A0D">
        <w:rPr>
          <w:rFonts w:ascii="Arial" w:hAnsi="Arial" w:cs="Arial"/>
        </w:rPr>
        <w:br/>
        <w:t>o provozu vozidla (DZPV – denní záznam o provozu vozidla), které musí obsahovat nejméně následující údaje:</w:t>
      </w:r>
    </w:p>
    <w:p w14:paraId="17C2A909"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Jméno řidiče/řidičů.</w:t>
      </w:r>
    </w:p>
    <w:p w14:paraId="21DB7B90"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Obchodní název dopravce.</w:t>
      </w:r>
    </w:p>
    <w:p w14:paraId="7C200D1D"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Registrační značka vozidla.</w:t>
      </w:r>
    </w:p>
    <w:p w14:paraId="74A40E83"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Číslo oběhu (kurzové číslo).</w:t>
      </w:r>
    </w:p>
    <w:p w14:paraId="54CDB6E4"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Časy výjezdů a příjezdů do vozoven, garáží nebo odstavných parkovacích stání, včetně záznamu místa.</w:t>
      </w:r>
    </w:p>
    <w:p w14:paraId="72EE3A0B"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Časy příjezdů na jednotlivé konečné zastávky a odjezdy z nich.</w:t>
      </w:r>
    </w:p>
    <w:p w14:paraId="3835A372"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Záznamy o veškerých odchylkách od jízdního řádu a o mimořádnostech v dopravě.</w:t>
      </w:r>
    </w:p>
    <w:p w14:paraId="7CCC122B" w14:textId="77777777" w:rsidR="00EA7200" w:rsidRPr="00456A0D" w:rsidRDefault="00EA7200" w:rsidP="00E44204">
      <w:pPr>
        <w:spacing w:before="240" w:after="120" w:line="360" w:lineRule="auto"/>
        <w:ind w:firstLine="284"/>
        <w:jc w:val="both"/>
        <w:rPr>
          <w:rFonts w:ascii="Arial" w:hAnsi="Arial" w:cs="Arial"/>
        </w:rPr>
      </w:pPr>
      <w:r w:rsidRPr="00456A0D">
        <w:rPr>
          <w:rFonts w:ascii="Arial" w:hAnsi="Arial" w:cs="Arial"/>
        </w:rPr>
        <w:t>Veškeré údaje je řidič povinen vyplnit neodkladně a pravdivě. Záznam o provozu vozidla je řidič povinen na požádání předložit oprávněnému kontrolnímu pracovníkovi objednatele ke kontrole.</w:t>
      </w:r>
    </w:p>
    <w:p w14:paraId="3BE1FFF2"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Dopravci jsou povinni po dobu minimálně dvou let veškeré záznamy o provozu vozidla archivovat a v případě potřeby poskytnout objednateli ke kontrole.</w:t>
      </w:r>
    </w:p>
    <w:p w14:paraId="7281E691" w14:textId="4CDAE872" w:rsidR="00494712" w:rsidRPr="00D41CE6" w:rsidRDefault="00494712" w:rsidP="00D41CE6">
      <w:pPr>
        <w:pStyle w:val="Nadpis2"/>
        <w:rPr>
          <w:rFonts w:ascii="Arial" w:hAnsi="Arial" w:cs="Arial"/>
          <w:color w:val="auto"/>
        </w:rPr>
      </w:pPr>
      <w:bookmarkStart w:id="80" w:name="_Ref459031527"/>
      <w:bookmarkStart w:id="81" w:name="_Toc460335159"/>
      <w:bookmarkStart w:id="82" w:name="_Toc6386457"/>
      <w:r w:rsidRPr="00D41CE6">
        <w:rPr>
          <w:rFonts w:ascii="Arial" w:hAnsi="Arial" w:cs="Arial"/>
          <w:color w:val="auto"/>
        </w:rPr>
        <w:t>Stanovení požadavků na zaměstnance dopravců přicházející do styku s cestující veřejností</w:t>
      </w:r>
      <w:bookmarkEnd w:id="80"/>
      <w:bookmarkEnd w:id="81"/>
      <w:bookmarkEnd w:id="82"/>
    </w:p>
    <w:p w14:paraId="7C774A26" w14:textId="09243D0A"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Mezi servisní personál patří osoby dopravce, které přicházejí do styku s cestujícími, tedy především:</w:t>
      </w:r>
    </w:p>
    <w:p w14:paraId="07648F37" w14:textId="7E7616C0" w:rsidR="00494712" w:rsidRPr="00456A0D" w:rsidRDefault="00494712" w:rsidP="00073B76">
      <w:pPr>
        <w:pStyle w:val="Odstavecseseznamem"/>
        <w:numPr>
          <w:ilvl w:val="0"/>
          <w:numId w:val="23"/>
        </w:numPr>
        <w:spacing w:before="60" w:after="60" w:line="360" w:lineRule="auto"/>
        <w:contextualSpacing w:val="0"/>
        <w:jc w:val="both"/>
        <w:rPr>
          <w:rFonts w:cs="Arial"/>
          <w:b/>
        </w:rPr>
      </w:pPr>
      <w:r w:rsidRPr="00456A0D">
        <w:rPr>
          <w:rFonts w:cs="Arial"/>
        </w:rPr>
        <w:t>Řidiči</w:t>
      </w:r>
    </w:p>
    <w:p w14:paraId="37D6EAC0" w14:textId="106BAF90" w:rsidR="00494712" w:rsidRPr="00456A0D" w:rsidRDefault="00494712" w:rsidP="00073B76">
      <w:pPr>
        <w:pStyle w:val="Odstavecseseznamem"/>
        <w:numPr>
          <w:ilvl w:val="0"/>
          <w:numId w:val="23"/>
        </w:numPr>
        <w:spacing w:before="60" w:after="60" w:line="360" w:lineRule="auto"/>
        <w:contextualSpacing w:val="0"/>
        <w:jc w:val="both"/>
        <w:rPr>
          <w:rFonts w:cs="Arial"/>
          <w:b/>
        </w:rPr>
      </w:pPr>
      <w:r w:rsidRPr="00456A0D">
        <w:rPr>
          <w:rFonts w:cs="Arial"/>
        </w:rPr>
        <w:t>Pracovníci předprodejů a informačních kanceláří</w:t>
      </w:r>
    </w:p>
    <w:p w14:paraId="4AF8A350" w14:textId="0E3ADB04" w:rsidR="00494712" w:rsidRPr="00D41CE6" w:rsidRDefault="00494712" w:rsidP="00D41CE6">
      <w:pPr>
        <w:pStyle w:val="Nadpis3"/>
        <w:rPr>
          <w:rFonts w:ascii="Arial" w:hAnsi="Arial" w:cs="Arial"/>
          <w:color w:val="auto"/>
        </w:rPr>
      </w:pPr>
      <w:bookmarkStart w:id="83" w:name="_Toc6386458"/>
      <w:r w:rsidRPr="00D41CE6">
        <w:rPr>
          <w:rFonts w:ascii="Arial" w:hAnsi="Arial" w:cs="Arial"/>
          <w:color w:val="auto"/>
        </w:rPr>
        <w:t>Požadavky na servisní personál dopravců</w:t>
      </w:r>
      <w:bookmarkEnd w:id="83"/>
    </w:p>
    <w:p w14:paraId="3F9E0C8E" w14:textId="33FAA2BE" w:rsidR="00494712" w:rsidRPr="00456A0D" w:rsidRDefault="00494712" w:rsidP="00073B76">
      <w:pPr>
        <w:spacing w:before="120" w:after="120" w:line="360" w:lineRule="auto"/>
        <w:ind w:firstLine="284"/>
        <w:jc w:val="both"/>
        <w:rPr>
          <w:rFonts w:ascii="Arial" w:hAnsi="Arial" w:cs="Arial"/>
          <w:snapToGrid w:val="0"/>
        </w:rPr>
      </w:pPr>
      <w:r w:rsidRPr="00456A0D">
        <w:rPr>
          <w:rFonts w:ascii="Arial" w:hAnsi="Arial" w:cs="Arial"/>
          <w:snapToGrid w:val="0"/>
        </w:rPr>
        <w:t>Na servisní personál jsou kladeny následující požadavky:</w:t>
      </w:r>
    </w:p>
    <w:p w14:paraId="2D546AEB" w14:textId="314214E3" w:rsidR="00494712" w:rsidRPr="00456A0D" w:rsidRDefault="00494712" w:rsidP="00073B76">
      <w:pPr>
        <w:pStyle w:val="Odstavecseseznamem"/>
        <w:numPr>
          <w:ilvl w:val="0"/>
          <w:numId w:val="24"/>
        </w:numPr>
        <w:spacing w:after="0" w:line="360" w:lineRule="auto"/>
        <w:contextualSpacing w:val="0"/>
        <w:jc w:val="both"/>
        <w:rPr>
          <w:rFonts w:cs="Arial"/>
        </w:rPr>
      </w:pPr>
      <w:r w:rsidRPr="00456A0D">
        <w:rPr>
          <w:rFonts w:cs="Arial"/>
        </w:rPr>
        <w:t>Je odborně připraven. Mimo jiné má znalosti o systému VDV, zejména o:</w:t>
      </w:r>
    </w:p>
    <w:p w14:paraId="1A969037" w14:textId="4F281557" w:rsidR="00494712" w:rsidRPr="00456A0D" w:rsidRDefault="00494712" w:rsidP="00073B76">
      <w:pPr>
        <w:pStyle w:val="Odstavecseseznamem"/>
        <w:numPr>
          <w:ilvl w:val="1"/>
          <w:numId w:val="16"/>
        </w:numPr>
        <w:spacing w:after="0" w:line="360" w:lineRule="auto"/>
        <w:contextualSpacing w:val="0"/>
        <w:jc w:val="both"/>
        <w:rPr>
          <w:rFonts w:cs="Arial"/>
        </w:rPr>
      </w:pPr>
      <w:r w:rsidRPr="00456A0D">
        <w:rPr>
          <w:rFonts w:cs="Arial"/>
        </w:rPr>
        <w:t>tarifu,</w:t>
      </w:r>
    </w:p>
    <w:p w14:paraId="1D275577" w14:textId="4FC79261" w:rsidR="00494712" w:rsidRPr="00456A0D" w:rsidRDefault="00494712" w:rsidP="00073B76">
      <w:pPr>
        <w:pStyle w:val="Odstavecseseznamem"/>
        <w:numPr>
          <w:ilvl w:val="1"/>
          <w:numId w:val="16"/>
        </w:numPr>
        <w:spacing w:after="0" w:line="360" w:lineRule="auto"/>
        <w:contextualSpacing w:val="0"/>
        <w:jc w:val="both"/>
        <w:rPr>
          <w:rFonts w:cs="Arial"/>
        </w:rPr>
      </w:pPr>
      <w:r w:rsidRPr="00456A0D">
        <w:rPr>
          <w:rFonts w:cs="Arial"/>
        </w:rPr>
        <w:t xml:space="preserve">odbavování cestujících, </w:t>
      </w:r>
    </w:p>
    <w:p w14:paraId="090674A6" w14:textId="36478308" w:rsidR="00494712" w:rsidRPr="00456A0D" w:rsidRDefault="00494712" w:rsidP="00073B76">
      <w:pPr>
        <w:pStyle w:val="Odstavecseseznamem"/>
        <w:numPr>
          <w:ilvl w:val="1"/>
          <w:numId w:val="16"/>
        </w:numPr>
        <w:spacing w:after="0" w:line="360" w:lineRule="auto"/>
        <w:contextualSpacing w:val="0"/>
        <w:jc w:val="both"/>
        <w:rPr>
          <w:rFonts w:cs="Arial"/>
        </w:rPr>
      </w:pPr>
      <w:r w:rsidRPr="00456A0D">
        <w:rPr>
          <w:rFonts w:cs="Arial"/>
        </w:rPr>
        <w:t xml:space="preserve">jízdním řádu a přepravních vztahů navazujících spojů v autobusové </w:t>
      </w:r>
      <w:r w:rsidRPr="00456A0D">
        <w:rPr>
          <w:rFonts w:cs="Arial"/>
        </w:rPr>
        <w:br/>
        <w:t>i návazné železniční dopravě</w:t>
      </w:r>
    </w:p>
    <w:p w14:paraId="57B5C38B" w14:textId="2BF4278B" w:rsidR="00494712" w:rsidRPr="00456A0D" w:rsidRDefault="00494712" w:rsidP="00073B76">
      <w:pPr>
        <w:pStyle w:val="Odstavecseseznamem"/>
        <w:numPr>
          <w:ilvl w:val="0"/>
          <w:numId w:val="24"/>
        </w:numPr>
        <w:spacing w:after="0" w:line="360" w:lineRule="auto"/>
        <w:contextualSpacing w:val="0"/>
        <w:jc w:val="both"/>
        <w:rPr>
          <w:rFonts w:cs="Arial"/>
        </w:rPr>
      </w:pPr>
      <w:r w:rsidRPr="00456A0D">
        <w:rPr>
          <w:rFonts w:cs="Arial"/>
        </w:rPr>
        <w:t>Vyznačuje se rozvážným způsobem jednání orientovaným na zákazníka</w:t>
      </w:r>
    </w:p>
    <w:p w14:paraId="731B9105" w14:textId="509DC88D" w:rsidR="00494712" w:rsidRPr="00456A0D" w:rsidRDefault="00494712" w:rsidP="00073B76">
      <w:pPr>
        <w:pStyle w:val="Odstavecseseznamem"/>
        <w:numPr>
          <w:ilvl w:val="0"/>
          <w:numId w:val="24"/>
        </w:numPr>
        <w:spacing w:after="0" w:line="360" w:lineRule="auto"/>
        <w:contextualSpacing w:val="0"/>
        <w:jc w:val="both"/>
        <w:rPr>
          <w:rFonts w:cs="Arial"/>
        </w:rPr>
      </w:pPr>
      <w:r w:rsidRPr="00456A0D">
        <w:rPr>
          <w:rFonts w:cs="Arial"/>
        </w:rPr>
        <w:t>Ovládá český, případně slovenský jazyk</w:t>
      </w:r>
    </w:p>
    <w:p w14:paraId="039771BE" w14:textId="02C607E5" w:rsidR="00494712" w:rsidRPr="00456A0D" w:rsidRDefault="00494712" w:rsidP="00073B76">
      <w:pPr>
        <w:pStyle w:val="Odstavecseseznamem"/>
        <w:numPr>
          <w:ilvl w:val="0"/>
          <w:numId w:val="24"/>
        </w:numPr>
        <w:spacing w:after="0" w:line="360" w:lineRule="auto"/>
        <w:contextualSpacing w:val="0"/>
        <w:jc w:val="both"/>
        <w:rPr>
          <w:rFonts w:cs="Arial"/>
        </w:rPr>
      </w:pPr>
      <w:r w:rsidRPr="00456A0D">
        <w:rPr>
          <w:rFonts w:cs="Arial"/>
        </w:rPr>
        <w:lastRenderedPageBreak/>
        <w:t>Disponuje základními dopravně – geografickými znalostmi o oblasti nasazení vozidel dopravcem a zvládá nutné komunikační techniky a asertivní techniky jednání pro konfliktní situace</w:t>
      </w:r>
    </w:p>
    <w:p w14:paraId="63F3427D" w14:textId="02297CDD" w:rsidR="00494712" w:rsidRPr="00456A0D" w:rsidRDefault="00494712" w:rsidP="00073B76">
      <w:pPr>
        <w:pStyle w:val="Odstavecseseznamem"/>
        <w:numPr>
          <w:ilvl w:val="0"/>
          <w:numId w:val="24"/>
        </w:numPr>
        <w:spacing w:after="0" w:line="360" w:lineRule="auto"/>
        <w:contextualSpacing w:val="0"/>
        <w:jc w:val="both"/>
        <w:rPr>
          <w:rFonts w:cs="Arial"/>
        </w:rPr>
      </w:pPr>
      <w:r w:rsidRPr="00456A0D">
        <w:rPr>
          <w:rFonts w:cs="Arial"/>
        </w:rPr>
        <w:t>Identifikuje se s vlastní činností a důsledně realizuje požadavky stanovené dopravcem</w:t>
      </w:r>
    </w:p>
    <w:p w14:paraId="064AA5A8" w14:textId="27CA007A"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Vybavení </w:t>
      </w:r>
      <w:r w:rsidRPr="00456A0D">
        <w:rPr>
          <w:rFonts w:ascii="Arial" w:hAnsi="Arial" w:cs="Arial"/>
          <w:snapToGrid w:val="0"/>
        </w:rPr>
        <w:t>servisního</w:t>
      </w:r>
      <w:r w:rsidRPr="00456A0D">
        <w:rPr>
          <w:rFonts w:ascii="Arial" w:hAnsi="Arial" w:cs="Arial"/>
        </w:rPr>
        <w:t xml:space="preserve"> personálu musí zajistit, že personál v plném rozsahu může plnit provozní úkoly a zaručit zákaznickou péči o cestující. Zvláštní důraz je kladen na následující:</w:t>
      </w:r>
    </w:p>
    <w:p w14:paraId="78C1D540" w14:textId="0B8108B0" w:rsidR="00494712" w:rsidRPr="00456A0D" w:rsidRDefault="00494712" w:rsidP="00073B76">
      <w:pPr>
        <w:numPr>
          <w:ilvl w:val="0"/>
          <w:numId w:val="25"/>
        </w:numPr>
        <w:tabs>
          <w:tab w:val="clear" w:pos="425"/>
        </w:tabs>
        <w:spacing w:after="0" w:line="360" w:lineRule="auto"/>
        <w:ind w:left="709"/>
        <w:jc w:val="both"/>
        <w:rPr>
          <w:rFonts w:ascii="Arial" w:hAnsi="Arial" w:cs="Arial"/>
        </w:rPr>
      </w:pPr>
      <w:r w:rsidRPr="00456A0D">
        <w:rPr>
          <w:rFonts w:ascii="Arial" w:hAnsi="Arial" w:cs="Arial"/>
        </w:rPr>
        <w:t>Personál nosí stejnokroj odpovídající výkonu služby, jmenovku nebo služební číslo, a to viditelně pro cestujícího při odbavení. Standardy stejnokroje pro konkrétní výkon služby stanovuje dopravce</w:t>
      </w:r>
    </w:p>
    <w:p w14:paraId="3F1EF36F" w14:textId="601B25DE" w:rsidR="00494712" w:rsidRPr="00456A0D" w:rsidRDefault="00494712" w:rsidP="00073B76">
      <w:pPr>
        <w:numPr>
          <w:ilvl w:val="0"/>
          <w:numId w:val="25"/>
        </w:numPr>
        <w:tabs>
          <w:tab w:val="clear" w:pos="425"/>
        </w:tabs>
        <w:spacing w:after="0" w:line="360" w:lineRule="auto"/>
        <w:ind w:left="709"/>
        <w:jc w:val="both"/>
        <w:rPr>
          <w:rFonts w:ascii="Arial" w:hAnsi="Arial" w:cs="Arial"/>
        </w:rPr>
      </w:pPr>
      <w:r w:rsidRPr="00456A0D">
        <w:rPr>
          <w:rFonts w:ascii="Arial" w:hAnsi="Arial" w:cs="Arial"/>
        </w:rPr>
        <w:t xml:space="preserve">Je vybaven podklady pro informace cestujícím, jako jsou </w:t>
      </w:r>
      <w:r w:rsidR="00C94867">
        <w:rPr>
          <w:rFonts w:ascii="Arial" w:hAnsi="Arial" w:cs="Arial"/>
        </w:rPr>
        <w:t>zejména</w:t>
      </w:r>
      <w:r w:rsidRPr="00456A0D">
        <w:rPr>
          <w:rFonts w:ascii="Arial" w:hAnsi="Arial" w:cs="Arial"/>
        </w:rPr>
        <w:t>:</w:t>
      </w:r>
    </w:p>
    <w:p w14:paraId="216DB47B" w14:textId="24D3698A" w:rsidR="00494712" w:rsidRPr="00456A0D" w:rsidRDefault="00494712" w:rsidP="00073B76">
      <w:pPr>
        <w:pStyle w:val="Odstavecseseznamem"/>
        <w:numPr>
          <w:ilvl w:val="1"/>
          <w:numId w:val="25"/>
        </w:numPr>
        <w:spacing w:after="0" w:line="360" w:lineRule="auto"/>
        <w:jc w:val="both"/>
        <w:rPr>
          <w:rFonts w:cs="Arial"/>
        </w:rPr>
      </w:pPr>
      <w:r w:rsidRPr="00456A0D">
        <w:rPr>
          <w:rFonts w:cs="Arial"/>
        </w:rPr>
        <w:t xml:space="preserve">jízdní řád, </w:t>
      </w:r>
    </w:p>
    <w:p w14:paraId="08B18D48" w14:textId="5D848795" w:rsidR="00494712" w:rsidRPr="00456A0D" w:rsidRDefault="00494712" w:rsidP="00073B76">
      <w:pPr>
        <w:pStyle w:val="Odstavecseseznamem"/>
        <w:numPr>
          <w:ilvl w:val="1"/>
          <w:numId w:val="25"/>
        </w:numPr>
        <w:spacing w:after="0" w:line="360" w:lineRule="auto"/>
        <w:jc w:val="both"/>
        <w:rPr>
          <w:rFonts w:cs="Arial"/>
        </w:rPr>
      </w:pPr>
      <w:r w:rsidRPr="00456A0D">
        <w:rPr>
          <w:rFonts w:cs="Arial"/>
        </w:rPr>
        <w:t xml:space="preserve">tarifní mapy systému VDV, </w:t>
      </w:r>
    </w:p>
    <w:p w14:paraId="1E85B848" w14:textId="40523EAA" w:rsidR="00494712" w:rsidRPr="00456A0D" w:rsidRDefault="00494712" w:rsidP="00073B76">
      <w:pPr>
        <w:pStyle w:val="Odstavecseseznamem"/>
        <w:numPr>
          <w:ilvl w:val="1"/>
          <w:numId w:val="25"/>
        </w:numPr>
        <w:spacing w:after="0" w:line="360" w:lineRule="auto"/>
        <w:jc w:val="both"/>
        <w:rPr>
          <w:rFonts w:cs="Arial"/>
        </w:rPr>
      </w:pPr>
      <w:r w:rsidRPr="00456A0D">
        <w:rPr>
          <w:rFonts w:cs="Arial"/>
        </w:rPr>
        <w:t xml:space="preserve">tarifní a přepravní podmínky, </w:t>
      </w:r>
    </w:p>
    <w:p w14:paraId="24E58654" w14:textId="136C74DE" w:rsidR="00494712" w:rsidRPr="00C94867" w:rsidRDefault="00C94867" w:rsidP="00C94867">
      <w:pPr>
        <w:pStyle w:val="Odstavecseseznamem"/>
        <w:numPr>
          <w:ilvl w:val="1"/>
          <w:numId w:val="25"/>
        </w:numPr>
        <w:spacing w:after="0" w:line="360" w:lineRule="auto"/>
        <w:jc w:val="both"/>
        <w:rPr>
          <w:rFonts w:cs="Arial"/>
        </w:rPr>
      </w:pPr>
      <w:r>
        <w:rPr>
          <w:rFonts w:cs="Arial"/>
        </w:rPr>
        <w:t>tarifní tabulky.</w:t>
      </w:r>
    </w:p>
    <w:p w14:paraId="4F2B3943" w14:textId="77777777" w:rsidR="00AE2AB5" w:rsidRDefault="00494712" w:rsidP="00AE2AB5">
      <w:pPr>
        <w:numPr>
          <w:ilvl w:val="0"/>
          <w:numId w:val="25"/>
        </w:numPr>
        <w:tabs>
          <w:tab w:val="clear" w:pos="425"/>
        </w:tabs>
        <w:spacing w:after="0" w:line="360" w:lineRule="auto"/>
        <w:ind w:left="709"/>
        <w:jc w:val="both"/>
        <w:rPr>
          <w:rFonts w:ascii="Arial" w:hAnsi="Arial" w:cs="Arial"/>
        </w:rPr>
      </w:pPr>
      <w:r w:rsidRPr="00456A0D">
        <w:rPr>
          <w:rFonts w:ascii="Arial" w:hAnsi="Arial" w:cs="Arial"/>
        </w:rPr>
        <w:t>Je schopen poskytnout informaci o přesném čase</w:t>
      </w:r>
    </w:p>
    <w:p w14:paraId="3E04FEE0" w14:textId="7B5D8E5B" w:rsidR="00AE2AB5" w:rsidRPr="00AE2AB5" w:rsidRDefault="00494712" w:rsidP="00AE2AB5">
      <w:pPr>
        <w:numPr>
          <w:ilvl w:val="0"/>
          <w:numId w:val="25"/>
        </w:numPr>
        <w:tabs>
          <w:tab w:val="clear" w:pos="425"/>
        </w:tabs>
        <w:spacing w:after="0" w:line="360" w:lineRule="auto"/>
        <w:ind w:left="709"/>
        <w:jc w:val="both"/>
        <w:rPr>
          <w:rFonts w:ascii="Arial" w:hAnsi="Arial" w:cs="Arial"/>
        </w:rPr>
      </w:pPr>
      <w:r w:rsidRPr="00AE2AB5">
        <w:rPr>
          <w:rFonts w:ascii="Arial" w:hAnsi="Arial" w:cs="Arial"/>
        </w:rPr>
        <w:t>Má trvalou možnost spojení s</w:t>
      </w:r>
      <w:r w:rsidR="00AE2AB5" w:rsidRPr="00AE2AB5">
        <w:rPr>
          <w:rFonts w:ascii="Arial" w:hAnsi="Arial" w:cs="Arial"/>
        </w:rPr>
        <w:t> </w:t>
      </w:r>
      <w:r w:rsidRPr="00AE2AB5">
        <w:rPr>
          <w:rFonts w:ascii="Arial" w:hAnsi="Arial" w:cs="Arial"/>
        </w:rPr>
        <w:t>dispečinkem</w:t>
      </w:r>
    </w:p>
    <w:p w14:paraId="4E3080AA" w14:textId="492C27F0" w:rsidR="00494712" w:rsidRPr="00AE2AB5" w:rsidRDefault="00494712" w:rsidP="00AE2AB5">
      <w:pPr>
        <w:spacing w:before="120" w:after="120" w:line="360" w:lineRule="auto"/>
        <w:ind w:left="284"/>
        <w:jc w:val="both"/>
        <w:rPr>
          <w:rFonts w:ascii="Arial" w:hAnsi="Arial" w:cs="Arial"/>
        </w:rPr>
      </w:pPr>
      <w:r w:rsidRPr="00AE2AB5">
        <w:rPr>
          <w:rFonts w:ascii="Arial" w:hAnsi="Arial" w:cs="Arial"/>
        </w:rPr>
        <w:t>Servisní personál dopravce se chová k cestujícím dle zásad slušného chování.</w:t>
      </w:r>
    </w:p>
    <w:p w14:paraId="35C4D53F" w14:textId="777E1FB4"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Při zastavování na zastávkách je řidič povinen zastavit čelem vozidla u dopravní značky</w:t>
      </w:r>
      <w:r w:rsidR="00364ACB">
        <w:rPr>
          <w:rFonts w:ascii="Arial" w:hAnsi="Arial" w:cs="Arial"/>
        </w:rPr>
        <w:t>, pokud je to možné,</w:t>
      </w:r>
      <w:r w:rsidRPr="00456A0D">
        <w:rPr>
          <w:rFonts w:ascii="Arial" w:hAnsi="Arial" w:cs="Arial"/>
        </w:rPr>
        <w:t xml:space="preserve"> a najet vozidlem co nejtěsněji k hraně nástupiště, pokud je jím zastávka vybavena. Na požádání cestujících je personál dopravce povinen asistovat s nástupem, výstupem a pohybem osob přepravujících dětský kočárek, či osob s omezenou schopností pohybu a orientace ve vozidle, zejména obsloužit cestující s invalidním vozíkem plošinou pro nástup, resp. výstup, pokud takovou asistenci umožňují místní poměry příslušné zastávky.</w:t>
      </w:r>
    </w:p>
    <w:p w14:paraId="5B35A368" w14:textId="73E8C00C"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Dopravce (případně jím určená osoba) je povinen odbavit cestujícího v souladu s jeho požadavky a v souladu s Přepravním řádem, Smluvními přepravními podmínkami, Tarifem a s pokyny pro obsluhu odbavovacího systému, které obdrží od objednatele.</w:t>
      </w:r>
    </w:p>
    <w:p w14:paraId="33CABE99" w14:textId="431C933B"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Dopravce (případně jím určená osoba) je povinen vyloučit cestujícího z přepravy, pokud cestující přes upozornění nedodržuje Přepravní řád, Smluvní přepravní podmínky nebo Tarif, anebo nerespektuje pokyny a příkazy pověřené osoby. </w:t>
      </w:r>
    </w:p>
    <w:p w14:paraId="03FECA0E" w14:textId="20F00A35"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Řidič nesmí během pobytu ve vozidle a ani v jeho bezprostřední blízkosti (např. ve dveřích, u oken, v prostoru, kde se zdržují cestující) kouřit, tj. ani pokud je vozidlo v klidu.</w:t>
      </w:r>
    </w:p>
    <w:p w14:paraId="609A1FB9" w14:textId="77777777" w:rsidR="00494712" w:rsidRPr="00D41CE6" w:rsidRDefault="00494712" w:rsidP="00D41CE6">
      <w:pPr>
        <w:pStyle w:val="Nadpis2"/>
        <w:rPr>
          <w:rFonts w:ascii="Arial" w:hAnsi="Arial" w:cs="Arial"/>
          <w:color w:val="auto"/>
        </w:rPr>
      </w:pPr>
      <w:bookmarkStart w:id="84" w:name="_Toc6386459"/>
      <w:r w:rsidRPr="00D41CE6">
        <w:rPr>
          <w:rFonts w:ascii="Arial" w:hAnsi="Arial" w:cs="Arial"/>
          <w:color w:val="auto"/>
        </w:rPr>
        <w:lastRenderedPageBreak/>
        <w:t>Informační povinnosti dopravců</w:t>
      </w:r>
      <w:bookmarkEnd w:id="84"/>
    </w:p>
    <w:p w14:paraId="13BFF598"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Dopravce (případně jím určená osoba) je povinen informovat cestující o všech nestandardních situacích, které během přepravy nastanou. Zejména se jedná </w:t>
      </w:r>
      <w:r w:rsidRPr="00456A0D">
        <w:rPr>
          <w:rFonts w:ascii="Arial" w:hAnsi="Arial" w:cs="Arial"/>
        </w:rPr>
        <w:br/>
        <w:t>o mimořádnosti v dopravě. V takovém případě je řidič povinen co nejdříve poskytnout cestujícím informaci o přibližné délce čekání, případně o způsobu, jakým se situace bude řešit.</w:t>
      </w:r>
    </w:p>
    <w:p w14:paraId="463D8596"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Dopravce je povinen zajistit, aby byly ve vozidle funkční reproduktory, kterými může být cestujícím sdělena jakákoli informace, týkající se zejména mimořádností, buď od řidiče, nebo z Centrálního dispečinku.</w:t>
      </w:r>
    </w:p>
    <w:p w14:paraId="413A9C44" w14:textId="29E3C33B" w:rsidR="00494712" w:rsidRDefault="00494712" w:rsidP="00D41CE6">
      <w:pPr>
        <w:pStyle w:val="Nadpis2"/>
        <w:rPr>
          <w:rFonts w:ascii="Arial" w:hAnsi="Arial" w:cs="Arial"/>
          <w:color w:val="auto"/>
        </w:rPr>
      </w:pPr>
      <w:bookmarkStart w:id="85" w:name="_Toc6386460"/>
      <w:r w:rsidRPr="00D41CE6">
        <w:rPr>
          <w:rFonts w:ascii="Arial" w:hAnsi="Arial" w:cs="Arial"/>
          <w:color w:val="auto"/>
        </w:rPr>
        <w:t>Školení zaměstnanců dopravce</w:t>
      </w:r>
      <w:bookmarkEnd w:id="85"/>
    </w:p>
    <w:p w14:paraId="21C56941" w14:textId="0950CE6D" w:rsidR="00734668" w:rsidRDefault="00AF2F86" w:rsidP="000E53D5">
      <w:pPr>
        <w:jc w:val="both"/>
        <w:rPr>
          <w:rFonts w:ascii="Arial" w:hAnsi="Arial" w:cs="Arial"/>
        </w:rPr>
      </w:pPr>
      <w:r w:rsidRPr="000E53D5">
        <w:rPr>
          <w:rFonts w:ascii="Arial" w:hAnsi="Arial" w:cs="Arial"/>
        </w:rPr>
        <w:t>Všichni provozní zaměstnanci dopravce přicházející do styku s cestujícími musí být proškoleni o systému VDV</w:t>
      </w:r>
      <w:r w:rsidR="000E53D5">
        <w:rPr>
          <w:rFonts w:ascii="Arial" w:hAnsi="Arial" w:cs="Arial"/>
        </w:rPr>
        <w:t>.</w:t>
      </w:r>
    </w:p>
    <w:p w14:paraId="7C0BDE52" w14:textId="77777777" w:rsidR="00734668" w:rsidRDefault="00734668">
      <w:pPr>
        <w:rPr>
          <w:rFonts w:ascii="Arial" w:hAnsi="Arial" w:cs="Arial"/>
        </w:rPr>
      </w:pPr>
      <w:r>
        <w:rPr>
          <w:rFonts w:ascii="Arial" w:hAnsi="Arial" w:cs="Arial"/>
        </w:rPr>
        <w:br w:type="page"/>
      </w:r>
    </w:p>
    <w:p w14:paraId="105AE005" w14:textId="77777777" w:rsidR="00AF2F86" w:rsidRPr="00AF2F86" w:rsidRDefault="00AF2F86" w:rsidP="000E53D5">
      <w:pPr>
        <w:jc w:val="both"/>
        <w:rPr>
          <w:rFonts w:ascii="Arial" w:hAnsi="Arial" w:cs="Arial"/>
        </w:rPr>
      </w:pPr>
    </w:p>
    <w:p w14:paraId="138A9614" w14:textId="77777777" w:rsidR="00494712" w:rsidRPr="00D41CE6" w:rsidRDefault="00494712" w:rsidP="00D41CE6">
      <w:pPr>
        <w:pStyle w:val="Nadpis1"/>
        <w:rPr>
          <w:rFonts w:ascii="Arial" w:hAnsi="Arial" w:cs="Arial"/>
          <w:color w:val="auto"/>
        </w:rPr>
      </w:pPr>
      <w:bookmarkStart w:id="86" w:name="_Toc6386461"/>
      <w:r w:rsidRPr="00D41CE6">
        <w:rPr>
          <w:rFonts w:ascii="Arial" w:hAnsi="Arial" w:cs="Arial"/>
          <w:color w:val="auto"/>
        </w:rPr>
        <w:t>STANDARD VÝLUK A OMEZENÍ DOPRAVY</w:t>
      </w:r>
      <w:bookmarkEnd w:id="86"/>
    </w:p>
    <w:p w14:paraId="46AC3A55"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Z hlediska druhu výluk, omezení dopravy a z hlediska způsobu projednávání jsou tyto kategorizovány následujícím způsobem.</w:t>
      </w:r>
    </w:p>
    <w:p w14:paraId="5846AA24" w14:textId="77777777" w:rsidR="00494712" w:rsidRPr="00D41CE6" w:rsidRDefault="00494712" w:rsidP="00D41CE6">
      <w:pPr>
        <w:pStyle w:val="Nadpis2"/>
        <w:rPr>
          <w:rFonts w:ascii="Arial" w:hAnsi="Arial" w:cs="Arial"/>
          <w:color w:val="auto"/>
        </w:rPr>
      </w:pPr>
      <w:bookmarkStart w:id="87" w:name="_Toc6386462"/>
      <w:r w:rsidRPr="00D41CE6">
        <w:rPr>
          <w:rFonts w:ascii="Arial" w:hAnsi="Arial" w:cs="Arial"/>
          <w:color w:val="auto"/>
        </w:rPr>
        <w:t>Výluky na železnici</w:t>
      </w:r>
      <w:bookmarkEnd w:id="87"/>
    </w:p>
    <w:p w14:paraId="29FA0A0F" w14:textId="77777777" w:rsidR="00494712" w:rsidRPr="00D41CE6" w:rsidRDefault="00494712" w:rsidP="00D41CE6">
      <w:pPr>
        <w:pStyle w:val="Nadpis3"/>
        <w:rPr>
          <w:rFonts w:ascii="Arial" w:hAnsi="Arial" w:cs="Arial"/>
          <w:color w:val="auto"/>
        </w:rPr>
      </w:pPr>
      <w:bookmarkStart w:id="88" w:name="_Toc6386463"/>
      <w:r w:rsidRPr="00D41CE6">
        <w:rPr>
          <w:rFonts w:ascii="Arial" w:hAnsi="Arial" w:cs="Arial"/>
          <w:color w:val="auto"/>
        </w:rPr>
        <w:t>Plánované výluky</w:t>
      </w:r>
      <w:bookmarkEnd w:id="88"/>
    </w:p>
    <w:p w14:paraId="7860B943"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Železniční dopravce má povinnost zaslat objednateli regionální osobní dopravy</w:t>
      </w:r>
      <w:r w:rsidRPr="00456A0D">
        <w:rPr>
          <w:rStyle w:val="Znakapoznpodarou"/>
          <w:rFonts w:ascii="Arial" w:hAnsi="Arial" w:cs="Arial"/>
        </w:rPr>
        <w:footnoteReference w:id="19"/>
      </w:r>
      <w:r w:rsidRPr="00456A0D">
        <w:rPr>
          <w:rFonts w:ascii="Arial" w:hAnsi="Arial" w:cs="Arial"/>
        </w:rPr>
        <w:t xml:space="preserve"> v předstihu všechny plány výluk: roční, měsíční i týdenní. Týdenní plán výluk musí železniční dopravce zaslat minimálně s týdenním předstihem.</w:t>
      </w:r>
    </w:p>
    <w:p w14:paraId="31B03B0C" w14:textId="7AB75E5F"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V případech plánovaných výluk vydává objednatel po projednání s železničním dopravcem a všemi výlukou dotčenými dopravci </w:t>
      </w:r>
      <w:r w:rsidRPr="00456A0D">
        <w:rPr>
          <w:rFonts w:ascii="Arial" w:hAnsi="Arial" w:cs="Arial"/>
          <w:b/>
        </w:rPr>
        <w:t xml:space="preserve">Výlukový pokyn </w:t>
      </w:r>
      <w:r w:rsidRPr="00456A0D">
        <w:rPr>
          <w:rFonts w:ascii="Arial" w:hAnsi="Arial" w:cs="Arial"/>
        </w:rPr>
        <w:t xml:space="preserve">a předá jej všem dotčeným dopravcům. Železniční dopravce za účelem zpracování opatření zašle objednateli koncept příslušné části rozkazu o výluce (ROV), tj. opatření v osobní dopravě včetně konceptu organizace ND a VJŘ. Dopravci podle potřeby </w:t>
      </w:r>
      <w:r w:rsidRPr="00456A0D">
        <w:rPr>
          <w:rFonts w:ascii="Arial" w:hAnsi="Arial" w:cs="Arial"/>
          <w:b/>
        </w:rPr>
        <w:t xml:space="preserve">Výlukový pokyn </w:t>
      </w:r>
      <w:r w:rsidRPr="00456A0D">
        <w:rPr>
          <w:rFonts w:ascii="Arial" w:hAnsi="Arial" w:cs="Arial"/>
        </w:rPr>
        <w:t>dále rozpracují pro své pracovníky nebo minimálně své pracovníky o výluce informují.</w:t>
      </w:r>
    </w:p>
    <w:p w14:paraId="50D61100" w14:textId="142334E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V den výluky řeší zpoždění vyvolaná výlukou operativní dispečink železničního dopravce ve spolupráci s</w:t>
      </w:r>
      <w:r w:rsidR="000D2FCF">
        <w:rPr>
          <w:rFonts w:ascii="Arial" w:hAnsi="Arial" w:cs="Arial"/>
        </w:rPr>
        <w:t> Centrálním dispečinkem VDV</w:t>
      </w:r>
      <w:r w:rsidRPr="00456A0D">
        <w:rPr>
          <w:rFonts w:ascii="Arial" w:hAnsi="Arial" w:cs="Arial"/>
        </w:rPr>
        <w:t>. V odůvodněných případech může výpravčí v přestupní stanici po dohodě s </w:t>
      </w:r>
      <w:r w:rsidR="00885E8E">
        <w:rPr>
          <w:rFonts w:ascii="Arial" w:hAnsi="Arial" w:cs="Arial"/>
        </w:rPr>
        <w:t xml:space="preserve">Centrálním dispečinkem VDV </w:t>
      </w:r>
      <w:r w:rsidRPr="00456A0D">
        <w:rPr>
          <w:rFonts w:ascii="Arial" w:hAnsi="Arial" w:cs="Arial"/>
        </w:rPr>
        <w:t>postupovat odchylně od pomůcky „</w:t>
      </w:r>
      <w:r w:rsidR="009D7503">
        <w:rPr>
          <w:rFonts w:ascii="Arial" w:hAnsi="Arial" w:cs="Arial"/>
        </w:rPr>
        <w:t>Garance návazností VDV</w:t>
      </w:r>
      <w:r w:rsidRPr="00456A0D">
        <w:rPr>
          <w:rFonts w:ascii="Arial" w:hAnsi="Arial" w:cs="Arial"/>
        </w:rPr>
        <w:t xml:space="preserve">“. </w:t>
      </w:r>
    </w:p>
    <w:p w14:paraId="3F571E71" w14:textId="77777777" w:rsidR="00494712" w:rsidRPr="00D41CE6" w:rsidRDefault="00494712" w:rsidP="00D41CE6">
      <w:pPr>
        <w:pStyle w:val="Nadpis3"/>
        <w:rPr>
          <w:rFonts w:ascii="Arial" w:hAnsi="Arial" w:cs="Arial"/>
          <w:color w:val="auto"/>
        </w:rPr>
      </w:pPr>
      <w:bookmarkStart w:id="89" w:name="_Toc6386464"/>
      <w:r w:rsidRPr="00D41CE6">
        <w:rPr>
          <w:rFonts w:ascii="Arial" w:hAnsi="Arial" w:cs="Arial"/>
          <w:color w:val="auto"/>
        </w:rPr>
        <w:t>Neplánované výluky a jiná omezení dopravy</w:t>
      </w:r>
      <w:bookmarkEnd w:id="89"/>
    </w:p>
    <w:p w14:paraId="0C37AF0B" w14:textId="739FAB0F"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V případě neplánovaných výluk a jiných omezení dopravy se postupuje v souladu s pomůckou </w:t>
      </w:r>
      <w:r w:rsidRPr="00931CF0">
        <w:rPr>
          <w:rFonts w:ascii="Arial" w:hAnsi="Arial" w:cs="Arial"/>
        </w:rPr>
        <w:t>„</w:t>
      </w:r>
      <w:r w:rsidR="009D7503" w:rsidRPr="006A5F99">
        <w:rPr>
          <w:rFonts w:ascii="Arial" w:hAnsi="Arial" w:cs="Arial"/>
        </w:rPr>
        <w:t>Garance návazností VDV</w:t>
      </w:r>
      <w:r w:rsidRPr="006A5F99">
        <w:rPr>
          <w:rFonts w:ascii="Arial" w:hAnsi="Arial" w:cs="Arial"/>
        </w:rPr>
        <w:t>“, která je uvedena v příloze č.</w:t>
      </w:r>
      <w:r w:rsidR="002D5A58" w:rsidRPr="006A5F99">
        <w:rPr>
          <w:rFonts w:ascii="Arial" w:hAnsi="Arial" w:cs="Arial"/>
        </w:rPr>
        <w:t xml:space="preserve"> 6</w:t>
      </w:r>
      <w:r w:rsidR="00C267D3" w:rsidRPr="006A5F99">
        <w:rPr>
          <w:rFonts w:ascii="Arial" w:hAnsi="Arial" w:cs="Arial"/>
        </w:rPr>
        <w:t xml:space="preserve"> Smlouvy</w:t>
      </w:r>
      <w:r w:rsidRPr="006A5F99">
        <w:rPr>
          <w:rFonts w:ascii="Arial" w:hAnsi="Arial" w:cs="Arial"/>
        </w:rPr>
        <w:t>.</w:t>
      </w:r>
      <w:r w:rsidRPr="00456A0D">
        <w:rPr>
          <w:rFonts w:ascii="Arial" w:hAnsi="Arial" w:cs="Arial"/>
        </w:rPr>
        <w:t xml:space="preserve"> </w:t>
      </w:r>
    </w:p>
    <w:p w14:paraId="4F42F23E"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V případě neplánovaných výluk nebo omezení dopravy je železniční dopravce povinen učinit operativní opatření v obězích souprav tak, aby </w:t>
      </w:r>
      <w:proofErr w:type="gramStart"/>
      <w:r w:rsidRPr="00456A0D">
        <w:rPr>
          <w:rFonts w:ascii="Arial" w:hAnsi="Arial" w:cs="Arial"/>
        </w:rPr>
        <w:t>byl</w:t>
      </w:r>
      <w:proofErr w:type="gramEnd"/>
      <w:r w:rsidRPr="00456A0D">
        <w:rPr>
          <w:rFonts w:ascii="Arial" w:hAnsi="Arial" w:cs="Arial"/>
        </w:rPr>
        <w:t xml:space="preserve"> pokud možno maximálně snížen dopad na pravidelnost dopravy.</w:t>
      </w:r>
    </w:p>
    <w:p w14:paraId="565405AB" w14:textId="77777777" w:rsidR="00494712" w:rsidRPr="007A2A7C" w:rsidRDefault="00494712" w:rsidP="007A2A7C">
      <w:pPr>
        <w:pStyle w:val="Nadpis2"/>
        <w:rPr>
          <w:rFonts w:ascii="Arial" w:hAnsi="Arial" w:cs="Arial"/>
        </w:rPr>
      </w:pPr>
      <w:bookmarkStart w:id="90" w:name="_Toc6386465"/>
      <w:r w:rsidRPr="007A2A7C">
        <w:rPr>
          <w:rFonts w:ascii="Arial" w:hAnsi="Arial" w:cs="Arial"/>
          <w:color w:val="auto"/>
        </w:rPr>
        <w:t>Výluky na silničních komunikacích</w:t>
      </w:r>
      <w:bookmarkEnd w:id="90"/>
    </w:p>
    <w:p w14:paraId="706A6675" w14:textId="77777777" w:rsidR="00494712" w:rsidRPr="007A2A7C" w:rsidRDefault="00494712" w:rsidP="007A2A7C">
      <w:pPr>
        <w:pStyle w:val="Nadpis3"/>
        <w:rPr>
          <w:rFonts w:ascii="Arial" w:hAnsi="Arial" w:cs="Arial"/>
          <w:color w:val="auto"/>
        </w:rPr>
      </w:pPr>
      <w:bookmarkStart w:id="91" w:name="_Toc6386466"/>
      <w:r w:rsidRPr="007A2A7C">
        <w:rPr>
          <w:rFonts w:ascii="Arial" w:hAnsi="Arial" w:cs="Arial"/>
          <w:color w:val="auto"/>
        </w:rPr>
        <w:t>Rozsáhlé výluky se značným dopadem na dopravu</w:t>
      </w:r>
      <w:bookmarkEnd w:id="91"/>
    </w:p>
    <w:p w14:paraId="3CE98194" w14:textId="365469BA"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Autobusoví dopravci vyhodnotí předpokládané dopady dopravních omezení nahlášených jim silničním správním </w:t>
      </w:r>
      <w:proofErr w:type="gramStart"/>
      <w:r w:rsidRPr="00456A0D">
        <w:rPr>
          <w:rFonts w:ascii="Arial" w:hAnsi="Arial" w:cs="Arial"/>
        </w:rPr>
        <w:t>úřadem</w:t>
      </w:r>
      <w:proofErr w:type="gramEnd"/>
      <w:r w:rsidRPr="00456A0D">
        <w:rPr>
          <w:rFonts w:ascii="Arial" w:hAnsi="Arial" w:cs="Arial"/>
        </w:rPr>
        <w:t xml:space="preserve"> popřípadě správcem komunikace. Přesahují-li dopady </w:t>
      </w:r>
      <w:r w:rsidRPr="00456A0D">
        <w:rPr>
          <w:rFonts w:ascii="Arial" w:hAnsi="Arial" w:cs="Arial"/>
        </w:rPr>
        <w:lastRenderedPageBreak/>
        <w:t>možnosti řešení dané pomůckou „</w:t>
      </w:r>
      <w:r w:rsidR="009D7503">
        <w:rPr>
          <w:rFonts w:ascii="Arial" w:hAnsi="Arial" w:cs="Arial"/>
        </w:rPr>
        <w:t>Garance návazností VDV</w:t>
      </w:r>
      <w:r w:rsidRPr="00456A0D">
        <w:rPr>
          <w:rFonts w:ascii="Arial" w:hAnsi="Arial" w:cs="Arial"/>
        </w:rPr>
        <w:t>“ eventuálně dílčími časově omezenými změnami této pomůcky, informují bez prodlení objednatele.</w:t>
      </w:r>
    </w:p>
    <w:p w14:paraId="651CD3F8" w14:textId="5F68E24E" w:rsidR="00494712" w:rsidRPr="00456A0D" w:rsidRDefault="00494712" w:rsidP="00073B76">
      <w:pPr>
        <w:tabs>
          <w:tab w:val="left" w:pos="5387"/>
        </w:tabs>
        <w:spacing w:before="120" w:after="120" w:line="360" w:lineRule="auto"/>
        <w:ind w:firstLine="284"/>
        <w:jc w:val="both"/>
        <w:rPr>
          <w:rFonts w:ascii="Arial" w:hAnsi="Arial" w:cs="Arial"/>
        </w:rPr>
      </w:pPr>
      <w:r w:rsidRPr="00456A0D">
        <w:rPr>
          <w:rFonts w:ascii="Arial" w:hAnsi="Arial" w:cs="Arial"/>
        </w:rPr>
        <w:t>Objednatel v tomto případě ve spolupráci s autobusovými a železničními dopravci řeší podobu výlukového jízdního řádu. Zpracuje tzv. „Výlukový pokyn“, který předá všem dotčeným dopravcům. Dopravci tento dokument dle potřeby rozpracují pro své pracovníky nebo minimálně své pracovníky informují.</w:t>
      </w:r>
    </w:p>
    <w:p w14:paraId="1DFCBCB1" w14:textId="77777777" w:rsidR="00494712" w:rsidRPr="007A2A7C" w:rsidRDefault="00494712" w:rsidP="007A2A7C">
      <w:pPr>
        <w:pStyle w:val="Nadpis3"/>
        <w:rPr>
          <w:rFonts w:ascii="Arial" w:hAnsi="Arial" w:cs="Arial"/>
          <w:color w:val="auto"/>
        </w:rPr>
      </w:pPr>
      <w:bookmarkStart w:id="92" w:name="_Toc6386467"/>
      <w:r w:rsidRPr="007A2A7C">
        <w:rPr>
          <w:rFonts w:ascii="Arial" w:hAnsi="Arial" w:cs="Arial"/>
          <w:color w:val="auto"/>
        </w:rPr>
        <w:t>Drobné výluky s omezeným dopadem na dopravu</w:t>
      </w:r>
      <w:bookmarkEnd w:id="92"/>
    </w:p>
    <w:p w14:paraId="03DFA5DA" w14:textId="0F0334A2"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Pokud jsou dopady výluky řešitelné prostřednictvím pomůcky „</w:t>
      </w:r>
      <w:r w:rsidR="009D7503">
        <w:rPr>
          <w:rFonts w:ascii="Arial" w:hAnsi="Arial" w:cs="Arial"/>
        </w:rPr>
        <w:t>Garance návazností VDV</w:t>
      </w:r>
      <w:r w:rsidRPr="00456A0D">
        <w:rPr>
          <w:rFonts w:ascii="Arial" w:hAnsi="Arial" w:cs="Arial"/>
        </w:rPr>
        <w:t>“, popřípadě jejími dílčími a časově omezenými úpravami a výluka se týká pouze jednoho dopravce, autobusový dopravce sdělí informaci o výluce objednateli. Případné opatření pak zpracuje výlukou dotčený autobusový dopravce ve spolupráci s objednatelem. Dále se postupuje v souladu s pomůckou „</w:t>
      </w:r>
      <w:r w:rsidR="009D7503">
        <w:rPr>
          <w:rFonts w:ascii="Arial" w:hAnsi="Arial" w:cs="Arial"/>
        </w:rPr>
        <w:t>Garance návazností VDV</w:t>
      </w:r>
      <w:r w:rsidRPr="00456A0D">
        <w:rPr>
          <w:rFonts w:ascii="Arial" w:hAnsi="Arial" w:cs="Arial"/>
        </w:rPr>
        <w:t>“, případně s jejím dočasně upraveným zněním.</w:t>
      </w:r>
    </w:p>
    <w:p w14:paraId="35EA3D9D"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V případě drobné výluky, kdy dojde k nárůstu výkonů, je dopravce povinen informovat bez prodlení objednatele.</w:t>
      </w:r>
    </w:p>
    <w:p w14:paraId="764A8A52" w14:textId="77777777" w:rsidR="00494712" w:rsidRPr="007A2A7C" w:rsidRDefault="00494712" w:rsidP="007A2A7C">
      <w:pPr>
        <w:pStyle w:val="Nadpis2"/>
        <w:rPr>
          <w:rFonts w:ascii="Arial" w:hAnsi="Arial" w:cs="Arial"/>
          <w:color w:val="auto"/>
        </w:rPr>
      </w:pPr>
      <w:bookmarkStart w:id="93" w:name="_Toc6386468"/>
      <w:r w:rsidRPr="007A2A7C">
        <w:rPr>
          <w:rFonts w:ascii="Arial" w:hAnsi="Arial" w:cs="Arial"/>
          <w:color w:val="auto"/>
        </w:rPr>
        <w:t>Informování cestujících o výluce – uzavírce, objížďce</w:t>
      </w:r>
      <w:bookmarkEnd w:id="93"/>
    </w:p>
    <w:p w14:paraId="24A96746"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Dopravce je povinen s dostatečným časovým předstihem informovat cestující o způsobu organizace veřejné dopravy po dobu trvání objížďky, či uzavírky. Informace o objížďce, uzavírce zveřejní ve všech vozidlech a na všech zastávkách dotčených linek, a to neprodleně po získání informace. Dopravce je také v souladu s těmito standardy</w:t>
      </w:r>
      <w:r w:rsidRPr="00456A0D">
        <w:rPr>
          <w:rStyle w:val="Znakapoznpodarou"/>
          <w:rFonts w:ascii="Arial" w:hAnsi="Arial" w:cs="Arial"/>
        </w:rPr>
        <w:footnoteReference w:id="20"/>
      </w:r>
      <w:r w:rsidRPr="00456A0D">
        <w:rPr>
          <w:rFonts w:ascii="Arial" w:hAnsi="Arial" w:cs="Arial"/>
        </w:rPr>
        <w:t xml:space="preserve"> povinen zveřejnit výlukový jízdní řád. Po dobu uzavírky musí být rovněž odstraněn stávající jízdní řád.</w:t>
      </w:r>
    </w:p>
    <w:p w14:paraId="11EBA919" w14:textId="29799042" w:rsidR="00734668" w:rsidRDefault="00494712" w:rsidP="00073B76">
      <w:pPr>
        <w:spacing w:before="120" w:after="120" w:line="360" w:lineRule="auto"/>
        <w:ind w:firstLine="284"/>
        <w:jc w:val="both"/>
        <w:rPr>
          <w:rFonts w:ascii="Arial" w:hAnsi="Arial" w:cs="Arial"/>
        </w:rPr>
      </w:pPr>
      <w:r w:rsidRPr="00456A0D">
        <w:rPr>
          <w:rFonts w:ascii="Arial" w:hAnsi="Arial" w:cs="Arial"/>
        </w:rPr>
        <w:t xml:space="preserve">V případě dočasného zrušení nebo přemístění zastávky je dopravce povinen neplatnost původního označení zastávky označit dle článku </w:t>
      </w:r>
      <w:r w:rsidR="000E53D5">
        <w:rPr>
          <w:rFonts w:ascii="Arial" w:hAnsi="Arial" w:cs="Arial"/>
        </w:rPr>
        <w:fldChar w:fldCharType="begin"/>
      </w:r>
      <w:r w:rsidR="000E53D5">
        <w:rPr>
          <w:rFonts w:ascii="Arial" w:hAnsi="Arial" w:cs="Arial"/>
        </w:rPr>
        <w:instrText xml:space="preserve"> REF _Ref61339419 \r \h </w:instrText>
      </w:r>
      <w:r w:rsidR="000E53D5">
        <w:rPr>
          <w:rFonts w:ascii="Arial" w:hAnsi="Arial" w:cs="Arial"/>
        </w:rPr>
      </w:r>
      <w:r w:rsidR="000E53D5">
        <w:rPr>
          <w:rFonts w:ascii="Arial" w:hAnsi="Arial" w:cs="Arial"/>
        </w:rPr>
        <w:fldChar w:fldCharType="separate"/>
      </w:r>
      <w:r w:rsidR="000E53D5">
        <w:rPr>
          <w:rFonts w:ascii="Arial" w:hAnsi="Arial" w:cs="Arial"/>
        </w:rPr>
        <w:t>4.6</w:t>
      </w:r>
      <w:r w:rsidR="000E53D5">
        <w:rPr>
          <w:rFonts w:ascii="Arial" w:hAnsi="Arial" w:cs="Arial"/>
        </w:rPr>
        <w:fldChar w:fldCharType="end"/>
      </w:r>
      <w:r w:rsidRPr="00456A0D">
        <w:rPr>
          <w:rFonts w:ascii="Arial" w:hAnsi="Arial" w:cs="Arial"/>
        </w:rPr>
        <w:t>.</w:t>
      </w:r>
    </w:p>
    <w:p w14:paraId="37A008A5" w14:textId="77777777" w:rsidR="00734668" w:rsidRDefault="00734668">
      <w:pPr>
        <w:rPr>
          <w:rFonts w:ascii="Arial" w:hAnsi="Arial" w:cs="Arial"/>
        </w:rPr>
      </w:pPr>
      <w:r>
        <w:rPr>
          <w:rFonts w:ascii="Arial" w:hAnsi="Arial" w:cs="Arial"/>
        </w:rPr>
        <w:br w:type="page"/>
      </w:r>
    </w:p>
    <w:p w14:paraId="2B1D98BF" w14:textId="77777777" w:rsidR="00494712" w:rsidRPr="00456A0D" w:rsidRDefault="00494712" w:rsidP="00073B76">
      <w:pPr>
        <w:spacing w:before="120" w:after="120" w:line="360" w:lineRule="auto"/>
        <w:ind w:firstLine="284"/>
        <w:jc w:val="both"/>
        <w:rPr>
          <w:rFonts w:ascii="Arial" w:hAnsi="Arial" w:cs="Arial"/>
        </w:rPr>
      </w:pPr>
    </w:p>
    <w:p w14:paraId="18C2CE32" w14:textId="77777777" w:rsidR="00494712" w:rsidRPr="007A2A7C" w:rsidRDefault="00494712" w:rsidP="007A2A7C">
      <w:pPr>
        <w:pStyle w:val="Nadpis1"/>
        <w:rPr>
          <w:rFonts w:ascii="Arial" w:hAnsi="Arial" w:cs="Arial"/>
        </w:rPr>
      </w:pPr>
      <w:bookmarkStart w:id="94" w:name="_KONTROLA_DODRŽOVÁNÍ_PŘEDEPSANÝCH"/>
      <w:bookmarkStart w:id="95" w:name="_Toc6386469"/>
      <w:bookmarkStart w:id="96" w:name="_Ref61339787"/>
      <w:bookmarkEnd w:id="94"/>
      <w:r w:rsidRPr="007A2A7C">
        <w:rPr>
          <w:rFonts w:ascii="Arial" w:hAnsi="Arial" w:cs="Arial"/>
          <w:color w:val="auto"/>
        </w:rPr>
        <w:t>KONTROLA DODRŽOVÁNÍ PŘEDEPSANÝCH STANDARDŮ A ÚHRADA SANKCÍ</w:t>
      </w:r>
      <w:bookmarkEnd w:id="95"/>
      <w:bookmarkEnd w:id="96"/>
      <w:r w:rsidRPr="007A2A7C">
        <w:rPr>
          <w:rFonts w:ascii="Arial" w:hAnsi="Arial" w:cs="Arial"/>
          <w:color w:val="auto"/>
        </w:rPr>
        <w:t xml:space="preserve"> </w:t>
      </w:r>
    </w:p>
    <w:p w14:paraId="046D0ACA"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Standard provádění kontrol a úhrady sankcí stanovuje postup objednatele nebo jím pověřené osoby a autobusového dopravce při periodických kontrolách stanovených standardů, nebo při podezření na porušení některého z článku Technických a provozních standardů VDV.</w:t>
      </w:r>
    </w:p>
    <w:p w14:paraId="6643AAD1"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Standard platí rovněž pro provádění kontrol a ukládání sankcí drážnímu dopravci. Stanovuje postup objednatele nebo jím pověřené osoby při periodických kontrolách ve smlouvě stanovených standardů a podmínek, nebo při podezření na jejich porušení.</w:t>
      </w:r>
    </w:p>
    <w:p w14:paraId="0448FE19" w14:textId="77777777" w:rsidR="00494712" w:rsidRPr="007A2A7C" w:rsidRDefault="00494712" w:rsidP="00BE1201">
      <w:pPr>
        <w:pStyle w:val="Nadpis2"/>
        <w:rPr>
          <w:rFonts w:ascii="Arial" w:hAnsi="Arial" w:cs="Arial"/>
          <w:color w:val="auto"/>
        </w:rPr>
      </w:pPr>
      <w:bookmarkStart w:id="97" w:name="_Toc535324013"/>
      <w:bookmarkStart w:id="98" w:name="_Toc6386475"/>
      <w:bookmarkEnd w:id="97"/>
      <w:r w:rsidRPr="007A2A7C">
        <w:rPr>
          <w:rFonts w:ascii="Arial" w:hAnsi="Arial" w:cs="Arial"/>
          <w:color w:val="auto"/>
        </w:rPr>
        <w:t>Přepravní a tarifní kontrola ve vozidlech</w:t>
      </w:r>
      <w:bookmarkEnd w:id="98"/>
    </w:p>
    <w:p w14:paraId="4DCF4B25" w14:textId="558F693B" w:rsidR="009E2908" w:rsidRPr="00456A0D" w:rsidRDefault="00494712" w:rsidP="00073B76">
      <w:pPr>
        <w:spacing w:before="120" w:after="120" w:line="360" w:lineRule="auto"/>
        <w:ind w:firstLine="284"/>
        <w:jc w:val="both"/>
        <w:rPr>
          <w:rFonts w:ascii="Arial" w:hAnsi="Arial" w:cs="Arial"/>
        </w:rPr>
      </w:pPr>
      <w:r w:rsidRPr="00456A0D">
        <w:rPr>
          <w:rFonts w:ascii="Arial" w:hAnsi="Arial" w:cs="Arial"/>
        </w:rPr>
        <w:t>Přepravní a tarifní kontrola ve vozidlech může být obecně spojena s kontrolami dodržování stanovených standardů systému VDV.</w:t>
      </w:r>
      <w:r w:rsidR="004C00E6">
        <w:rPr>
          <w:rFonts w:ascii="Arial" w:hAnsi="Arial" w:cs="Arial"/>
        </w:rPr>
        <w:t xml:space="preserve"> </w:t>
      </w:r>
      <w:r w:rsidR="00A45057">
        <w:rPr>
          <w:rFonts w:ascii="Arial" w:hAnsi="Arial" w:cs="Arial"/>
        </w:rPr>
        <w:t>Přepravní kontrola je upravena ve smlouvě.</w:t>
      </w:r>
    </w:p>
    <w:p w14:paraId="7B6F2733" w14:textId="77777777" w:rsidR="00494712" w:rsidRPr="00B00187" w:rsidRDefault="00494712" w:rsidP="00B00187">
      <w:pPr>
        <w:pStyle w:val="Nadpis2"/>
        <w:rPr>
          <w:rFonts w:ascii="Arial" w:hAnsi="Arial" w:cs="Arial"/>
          <w:color w:val="auto"/>
        </w:rPr>
      </w:pPr>
      <w:bookmarkStart w:id="99" w:name="_Toc6386476"/>
      <w:r w:rsidRPr="00B00187">
        <w:rPr>
          <w:rFonts w:ascii="Arial" w:hAnsi="Arial" w:cs="Arial"/>
          <w:color w:val="auto"/>
        </w:rPr>
        <w:t>Kontroly vybavení zastávek a stanic</w:t>
      </w:r>
      <w:bookmarkEnd w:id="99"/>
    </w:p>
    <w:p w14:paraId="723FD160" w14:textId="23602B2D"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Vlastník vybavení zastávky nebo stanice zabezpečuje na své náklady údržbu, aktualizaci a obnovu vybavení zastávky.</w:t>
      </w:r>
    </w:p>
    <w:p w14:paraId="1DAF907A" w14:textId="77777777" w:rsidR="00494712" w:rsidRPr="00B00187" w:rsidRDefault="00494712" w:rsidP="00B00187">
      <w:pPr>
        <w:pStyle w:val="Nadpis2"/>
        <w:rPr>
          <w:rFonts w:ascii="Arial" w:hAnsi="Arial" w:cs="Arial"/>
          <w:color w:val="auto"/>
        </w:rPr>
      </w:pPr>
      <w:bookmarkStart w:id="100" w:name="_Toc6386478"/>
      <w:r w:rsidRPr="00B00187">
        <w:rPr>
          <w:rFonts w:ascii="Arial" w:hAnsi="Arial" w:cs="Arial"/>
          <w:color w:val="auto"/>
        </w:rPr>
        <w:t>Úhrada sankcí</w:t>
      </w:r>
      <w:bookmarkEnd w:id="100"/>
    </w:p>
    <w:p w14:paraId="73465F93" w14:textId="2DCED05B" w:rsidR="006A7FBD" w:rsidRDefault="00494712" w:rsidP="00F21882">
      <w:pPr>
        <w:spacing w:before="120" w:after="120" w:line="360" w:lineRule="auto"/>
        <w:ind w:firstLine="284"/>
        <w:jc w:val="both"/>
        <w:rPr>
          <w:rFonts w:ascii="Arial" w:hAnsi="Arial" w:cs="Arial"/>
        </w:rPr>
      </w:pPr>
      <w:r w:rsidRPr="00456A0D">
        <w:rPr>
          <w:rFonts w:ascii="Arial" w:hAnsi="Arial" w:cs="Arial"/>
        </w:rPr>
        <w:t>Dopravce je povinen uhradit objednateli smluvní pokuty dle sazebníku smluvních pokut, uložené na základě prokazatelných pochybení na straně dopravce, a to nejpozději do konce následujícího měsíčního zúčtovacího období od data vystavení kontrolního záznamu, pokud nebude objednatelem stanoven pozdější datum úhrady.</w:t>
      </w:r>
    </w:p>
    <w:p w14:paraId="721BF55E" w14:textId="77777777" w:rsidR="006A7FBD" w:rsidRDefault="006A7FBD">
      <w:pPr>
        <w:rPr>
          <w:rFonts w:ascii="Arial" w:hAnsi="Arial" w:cs="Arial"/>
        </w:rPr>
      </w:pPr>
      <w:r>
        <w:rPr>
          <w:rFonts w:ascii="Arial" w:hAnsi="Arial" w:cs="Arial"/>
        </w:rPr>
        <w:br w:type="page"/>
      </w:r>
    </w:p>
    <w:p w14:paraId="6DCD80A3" w14:textId="77777777" w:rsidR="00494712" w:rsidRPr="006A5F99" w:rsidRDefault="00494712" w:rsidP="00B00187">
      <w:pPr>
        <w:pStyle w:val="Nadpis1"/>
        <w:rPr>
          <w:rFonts w:ascii="Arial" w:hAnsi="Arial" w:cs="Arial"/>
          <w:color w:val="auto"/>
        </w:rPr>
      </w:pPr>
      <w:bookmarkStart w:id="101" w:name="_Toc6386479"/>
      <w:r w:rsidRPr="006A5F99">
        <w:rPr>
          <w:rFonts w:ascii="Arial" w:hAnsi="Arial" w:cs="Arial"/>
          <w:color w:val="auto"/>
        </w:rPr>
        <w:lastRenderedPageBreak/>
        <w:t>Seznam příloh</w:t>
      </w:r>
      <w:bookmarkEnd w:id="101"/>
    </w:p>
    <w:p w14:paraId="7FCCDF54" w14:textId="0BAEF29A" w:rsidR="00494712" w:rsidRPr="00456A0D" w:rsidRDefault="00494712" w:rsidP="00494712">
      <w:pPr>
        <w:rPr>
          <w:rFonts w:ascii="Arial" w:hAnsi="Arial" w:cs="Arial"/>
        </w:rPr>
      </w:pPr>
      <w:r w:rsidRPr="00456A0D">
        <w:rPr>
          <w:rFonts w:ascii="Arial" w:hAnsi="Arial" w:cs="Arial"/>
        </w:rPr>
        <w:t xml:space="preserve">Příloha č. </w:t>
      </w:r>
      <w:r w:rsidR="00FE078E">
        <w:rPr>
          <w:rFonts w:ascii="Arial" w:hAnsi="Arial" w:cs="Arial"/>
        </w:rPr>
        <w:t>1 Grafický manuál VDV</w:t>
      </w:r>
      <w:r w:rsidRPr="00456A0D">
        <w:rPr>
          <w:rFonts w:ascii="Arial" w:hAnsi="Arial" w:cs="Arial"/>
        </w:rPr>
        <w:t xml:space="preserve">, </w:t>
      </w:r>
    </w:p>
    <w:p w14:paraId="71A08BEE" w14:textId="0CDAD36C" w:rsidR="00494712" w:rsidRPr="00456A0D" w:rsidRDefault="00FE078E" w:rsidP="00494712">
      <w:pPr>
        <w:rPr>
          <w:rFonts w:ascii="Arial" w:hAnsi="Arial" w:cs="Arial"/>
        </w:rPr>
      </w:pPr>
      <w:r>
        <w:rPr>
          <w:rFonts w:ascii="Arial" w:hAnsi="Arial" w:cs="Arial"/>
        </w:rPr>
        <w:t xml:space="preserve">Přílohy č. 2 </w:t>
      </w:r>
      <w:r w:rsidR="00F7589F">
        <w:rPr>
          <w:rFonts w:ascii="Arial" w:hAnsi="Arial" w:cs="Arial"/>
        </w:rPr>
        <w:t>Požadavky na odbavovací zařízení dopravců</w:t>
      </w:r>
    </w:p>
    <w:p w14:paraId="37251163" w14:textId="6223281D" w:rsidR="00494712" w:rsidRPr="00456A0D" w:rsidRDefault="00494712" w:rsidP="00494712">
      <w:pPr>
        <w:rPr>
          <w:rFonts w:ascii="Arial" w:hAnsi="Arial" w:cs="Arial"/>
        </w:rPr>
      </w:pPr>
      <w:r w:rsidRPr="00456A0D">
        <w:rPr>
          <w:rFonts w:ascii="Arial" w:hAnsi="Arial" w:cs="Arial"/>
        </w:rPr>
        <w:t xml:space="preserve">Příloha č. 3 </w:t>
      </w:r>
      <w:r w:rsidR="00B85023">
        <w:rPr>
          <w:rFonts w:ascii="Arial" w:hAnsi="Arial" w:cs="Arial"/>
        </w:rPr>
        <w:t xml:space="preserve">Vzor JŘ </w:t>
      </w:r>
    </w:p>
    <w:p w14:paraId="2418DA68" w14:textId="50041406" w:rsidR="00494712" w:rsidRDefault="00494712" w:rsidP="00494712">
      <w:pPr>
        <w:rPr>
          <w:rFonts w:ascii="Arial" w:hAnsi="Arial" w:cs="Arial"/>
        </w:rPr>
      </w:pPr>
    </w:p>
    <w:p w14:paraId="3561B1AB" w14:textId="5BF11208" w:rsidR="006A7FBD" w:rsidRPr="00AD2F25" w:rsidRDefault="006A7FBD" w:rsidP="00494712">
      <w:pPr>
        <w:rPr>
          <w:rFonts w:ascii="Arial" w:hAnsi="Arial" w:cs="Arial"/>
        </w:rPr>
      </w:pPr>
      <w:r>
        <w:rPr>
          <w:rFonts w:ascii="Arial" w:hAnsi="Arial" w:cs="Arial"/>
        </w:rPr>
        <w:t>Příloha č</w:t>
      </w:r>
      <w:r w:rsidRPr="0080293B">
        <w:rPr>
          <w:rFonts w:ascii="Arial" w:hAnsi="Arial" w:cs="Arial"/>
        </w:rPr>
        <w:t>. 5 Zastávky I. Třídy</w:t>
      </w:r>
    </w:p>
    <w:p w14:paraId="56A063D8" w14:textId="41ED9CF8" w:rsidR="002A03E0" w:rsidRDefault="002A03E0" w:rsidP="002A03E0">
      <w:pPr>
        <w:rPr>
          <w:rFonts w:ascii="Arial" w:hAnsi="Arial" w:cs="Arial"/>
        </w:rPr>
      </w:pPr>
      <w:r w:rsidRPr="00AD2F25">
        <w:rPr>
          <w:rFonts w:ascii="Arial" w:hAnsi="Arial" w:cs="Arial"/>
        </w:rPr>
        <w:t xml:space="preserve">Příloha č. </w:t>
      </w:r>
      <w:r w:rsidR="009D7503" w:rsidRPr="00AD2F25">
        <w:rPr>
          <w:rFonts w:ascii="Arial" w:hAnsi="Arial" w:cs="Arial"/>
        </w:rPr>
        <w:t xml:space="preserve">6 </w:t>
      </w:r>
      <w:r w:rsidR="00F7589F">
        <w:rPr>
          <w:rFonts w:ascii="Arial" w:hAnsi="Arial" w:cs="Arial"/>
        </w:rPr>
        <w:t>Popis protokolu pro komunikaci mezi Centrálním systémem dispečinku Kraje Vysočina a vozidlem</w:t>
      </w:r>
    </w:p>
    <w:p w14:paraId="018FC2C3" w14:textId="77777777" w:rsidR="00AD2F25" w:rsidRDefault="00AD2F25" w:rsidP="00AD2F25">
      <w:pPr>
        <w:rPr>
          <w:rFonts w:ascii="Arial" w:hAnsi="Arial" w:cs="Arial"/>
        </w:rPr>
      </w:pPr>
      <w:r>
        <w:rPr>
          <w:rFonts w:ascii="Arial" w:hAnsi="Arial" w:cs="Arial"/>
        </w:rPr>
        <w:t xml:space="preserve">Příloha č. 7 </w:t>
      </w:r>
      <w:r w:rsidRPr="00B803CD">
        <w:rPr>
          <w:rFonts w:ascii="Arial" w:hAnsi="Arial" w:cs="Arial"/>
        </w:rPr>
        <w:t>Přesahy na mezikrajských linkách</w:t>
      </w:r>
    </w:p>
    <w:p w14:paraId="032F7156" w14:textId="20BA40DA" w:rsidR="00AD2F25" w:rsidRDefault="00AD2F25" w:rsidP="00AD2F25">
      <w:pPr>
        <w:rPr>
          <w:rFonts w:ascii="Arial" w:hAnsi="Arial" w:cs="Arial"/>
        </w:rPr>
      </w:pPr>
      <w:r>
        <w:rPr>
          <w:rFonts w:ascii="Arial" w:hAnsi="Arial" w:cs="Arial"/>
        </w:rPr>
        <w:t xml:space="preserve">Příloha č. 8 </w:t>
      </w:r>
      <w:r w:rsidRPr="00B803CD">
        <w:rPr>
          <w:rFonts w:ascii="Arial" w:hAnsi="Arial" w:cs="Arial"/>
        </w:rPr>
        <w:t>Ekonomika VDV</w:t>
      </w:r>
    </w:p>
    <w:p w14:paraId="2FD7B6E2" w14:textId="77777777" w:rsidR="00AD2F25" w:rsidRDefault="00AD2F25" w:rsidP="002A03E0">
      <w:pPr>
        <w:rPr>
          <w:rFonts w:ascii="Arial" w:hAnsi="Arial" w:cs="Arial"/>
        </w:rPr>
      </w:pPr>
    </w:p>
    <w:p w14:paraId="4434BFFC" w14:textId="00EF6389" w:rsidR="0025090D" w:rsidRPr="00456A0D" w:rsidRDefault="0025090D" w:rsidP="002E1BDD">
      <w:pPr>
        <w:rPr>
          <w:rFonts w:ascii="Arial" w:hAnsi="Arial" w:cs="Arial"/>
        </w:rPr>
      </w:pPr>
    </w:p>
    <w:sectPr w:rsidR="0025090D" w:rsidRPr="00456A0D" w:rsidSect="003D4F5D">
      <w:footerReference w:type="default" r:id="rId17"/>
      <w:pgSz w:w="11906" w:h="16838"/>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5CACE1" w14:textId="77777777" w:rsidR="00EC5DCE" w:rsidRDefault="00EC5DCE" w:rsidP="0025090D">
      <w:pPr>
        <w:spacing w:after="0" w:line="240" w:lineRule="auto"/>
      </w:pPr>
      <w:r>
        <w:separator/>
      </w:r>
    </w:p>
  </w:endnote>
  <w:endnote w:type="continuationSeparator" w:id="0">
    <w:p w14:paraId="0B07D04B" w14:textId="77777777" w:rsidR="00EC5DCE" w:rsidRDefault="00EC5DCE" w:rsidP="0025090D">
      <w:pPr>
        <w:spacing w:after="0" w:line="240" w:lineRule="auto"/>
      </w:pPr>
      <w:r>
        <w:continuationSeparator/>
      </w:r>
    </w:p>
  </w:endnote>
  <w:endnote w:type="continuationNotice" w:id="1">
    <w:p w14:paraId="1F71DC44" w14:textId="77777777" w:rsidR="00EC5DCE" w:rsidRDefault="00EC5DC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4116644"/>
      <w:docPartObj>
        <w:docPartGallery w:val="Page Numbers (Bottom of Page)"/>
        <w:docPartUnique/>
      </w:docPartObj>
    </w:sdtPr>
    <w:sdtEndPr/>
    <w:sdtContent>
      <w:p w14:paraId="2E97C3A9" w14:textId="18E9641E" w:rsidR="00DF2893" w:rsidRDefault="00DF2893">
        <w:pPr>
          <w:pStyle w:val="Zpat"/>
          <w:jc w:val="center"/>
        </w:pPr>
        <w:r>
          <w:fldChar w:fldCharType="begin"/>
        </w:r>
        <w:r>
          <w:instrText>PAGE   \* MERGEFORMAT</w:instrText>
        </w:r>
        <w:r>
          <w:fldChar w:fldCharType="separate"/>
        </w:r>
        <w:r w:rsidR="00397846">
          <w:rPr>
            <w:noProof/>
          </w:rPr>
          <w:t>2</w:t>
        </w:r>
        <w:r>
          <w:fldChar w:fldCharType="end"/>
        </w:r>
      </w:p>
    </w:sdtContent>
  </w:sdt>
  <w:p w14:paraId="379D489F" w14:textId="77777777" w:rsidR="00DF2893" w:rsidRDefault="00DF289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491C20" w14:textId="77777777" w:rsidR="00EC5DCE" w:rsidRDefault="00EC5DCE" w:rsidP="0025090D">
      <w:pPr>
        <w:spacing w:after="0" w:line="240" w:lineRule="auto"/>
      </w:pPr>
      <w:r>
        <w:separator/>
      </w:r>
    </w:p>
  </w:footnote>
  <w:footnote w:type="continuationSeparator" w:id="0">
    <w:p w14:paraId="3C800F3F" w14:textId="77777777" w:rsidR="00EC5DCE" w:rsidRDefault="00EC5DCE" w:rsidP="0025090D">
      <w:pPr>
        <w:spacing w:after="0" w:line="240" w:lineRule="auto"/>
      </w:pPr>
      <w:r>
        <w:continuationSeparator/>
      </w:r>
    </w:p>
  </w:footnote>
  <w:footnote w:type="continuationNotice" w:id="1">
    <w:p w14:paraId="7E8E9238" w14:textId="77777777" w:rsidR="00EC5DCE" w:rsidRDefault="00EC5DCE">
      <w:pPr>
        <w:spacing w:after="0" w:line="240" w:lineRule="auto"/>
      </w:pPr>
    </w:p>
  </w:footnote>
  <w:footnote w:id="2">
    <w:p w14:paraId="54AA12E3" w14:textId="77777777" w:rsidR="00DF2893" w:rsidRDefault="00DF2893" w:rsidP="00F0212A">
      <w:pPr>
        <w:pStyle w:val="Textpoznpodarou"/>
      </w:pPr>
      <w:r>
        <w:rPr>
          <w:rStyle w:val="Znakapoznpodarou"/>
        </w:rPr>
        <w:footnoteRef/>
      </w:r>
      <w:r>
        <w:t xml:space="preserve"> Určených pro nástup a výstup s jízdním kolem.</w:t>
      </w:r>
    </w:p>
  </w:footnote>
  <w:footnote w:id="3">
    <w:p w14:paraId="3FCFBE10" w14:textId="77777777" w:rsidR="00DF2893" w:rsidRDefault="00DF2893" w:rsidP="00F71280">
      <w:pPr>
        <w:pStyle w:val="Textpoznpodarou"/>
      </w:pPr>
      <w:r>
        <w:rPr>
          <w:rStyle w:val="Znakapoznpodarou"/>
        </w:rPr>
        <w:footnoteRef/>
      </w:r>
      <w:r>
        <w:t xml:space="preserve"> Ve směru jízdy vozidla.</w:t>
      </w:r>
    </w:p>
  </w:footnote>
  <w:footnote w:id="4">
    <w:p w14:paraId="6CD7B73A" w14:textId="292C27F6" w:rsidR="00DF2893" w:rsidRDefault="00DF2893">
      <w:pPr>
        <w:pStyle w:val="Textpoznpodarou"/>
      </w:pPr>
      <w:r>
        <w:rPr>
          <w:rStyle w:val="Znakapoznpodarou"/>
        </w:rPr>
        <w:footnoteRef/>
      </w:r>
      <w:r>
        <w:t xml:space="preserve"> Grafický manuál VDV je přílohou č. 1 TPS VDV</w:t>
      </w:r>
    </w:p>
  </w:footnote>
  <w:footnote w:id="5">
    <w:p w14:paraId="5D1D0610" w14:textId="0EDC543B" w:rsidR="00DF2893" w:rsidRDefault="00DF2893">
      <w:pPr>
        <w:pStyle w:val="Textpoznpodarou"/>
      </w:pPr>
      <w:r>
        <w:rPr>
          <w:rStyle w:val="Znakapoznpodarou"/>
        </w:rPr>
        <w:footnoteRef/>
      </w:r>
      <w:r>
        <w:t xml:space="preserve"> Grafický manuál je přílohou č. 1 TPS VDV</w:t>
      </w:r>
    </w:p>
  </w:footnote>
  <w:footnote w:id="6">
    <w:p w14:paraId="29773F48" w14:textId="34A8776B" w:rsidR="00DF2893" w:rsidRDefault="00DF2893" w:rsidP="00267E3D">
      <w:pPr>
        <w:pStyle w:val="Textpoznpodarou"/>
      </w:pPr>
      <w:r>
        <w:rPr>
          <w:rStyle w:val="Znakapoznpodarou"/>
        </w:rPr>
        <w:footnoteRef/>
      </w:r>
      <w:r>
        <w:t xml:space="preserve"> Ve smyslu zákona č. 111/1994 Sb., § 18 odst. 1 písm. e).</w:t>
      </w:r>
    </w:p>
  </w:footnote>
  <w:footnote w:id="7">
    <w:p w14:paraId="5EC37383" w14:textId="77777777" w:rsidR="00DF2893" w:rsidRDefault="00DF2893" w:rsidP="00267E3D">
      <w:pPr>
        <w:pStyle w:val="Textpoznpodarou"/>
      </w:pPr>
      <w:r>
        <w:rPr>
          <w:rStyle w:val="Znakapoznpodarou"/>
        </w:rPr>
        <w:footnoteRef/>
      </w:r>
      <w:r>
        <w:t xml:space="preserve"> Stanoveno ve směru jízdy vozidla.</w:t>
      </w:r>
    </w:p>
  </w:footnote>
  <w:footnote w:id="8">
    <w:p w14:paraId="24D5365A" w14:textId="77777777" w:rsidR="00DF2893" w:rsidRDefault="00DF2893" w:rsidP="000977CD">
      <w:pPr>
        <w:pStyle w:val="Textpoznpodarou"/>
      </w:pPr>
      <w:r>
        <w:rPr>
          <w:rStyle w:val="Znakapoznpodarou"/>
        </w:rPr>
        <w:footnoteRef/>
      </w:r>
      <w:r>
        <w:t xml:space="preserve"> Vymezený prostor, který nezakrývá informační panel – prostor, na který je možno umisťovat reklamu. Pozn: umístění reklamních ploch na vozidlech stanovuje Grafický manuál Veřejné dopravy Vysočiny.</w:t>
      </w:r>
    </w:p>
  </w:footnote>
  <w:footnote w:id="9">
    <w:p w14:paraId="34993177" w14:textId="77777777" w:rsidR="00DF2893" w:rsidRDefault="00DF2893" w:rsidP="00D82402">
      <w:pPr>
        <w:pStyle w:val="Textpoznpodarou"/>
      </w:pPr>
      <w:r>
        <w:rPr>
          <w:rStyle w:val="Znakapoznpodarou"/>
        </w:rPr>
        <w:footnoteRef/>
      </w:r>
      <w:r>
        <w:t xml:space="preserve"> Vyhláška, kterou se provádějí pravidla provozu na pozemních komunikacích.</w:t>
      </w:r>
    </w:p>
  </w:footnote>
  <w:footnote w:id="10">
    <w:p w14:paraId="740B80F0" w14:textId="77777777" w:rsidR="00DF2893" w:rsidRDefault="00DF2893" w:rsidP="00D82402">
      <w:pPr>
        <w:pStyle w:val="Textpoznpodarou"/>
      </w:pPr>
      <w:r>
        <w:rPr>
          <w:rStyle w:val="Znakapoznpodarou"/>
        </w:rPr>
        <w:footnoteRef/>
      </w:r>
      <w:r>
        <w:t xml:space="preserve"> Vyhláška o obecných technických požadavcích zabezpečujících bezbariérové užívání staveb. </w:t>
      </w:r>
    </w:p>
  </w:footnote>
  <w:footnote w:id="11">
    <w:p w14:paraId="785E67CD" w14:textId="77777777" w:rsidR="00DF2893" w:rsidRDefault="00DF2893" w:rsidP="00D82402">
      <w:pPr>
        <w:pStyle w:val="Textpoznpodarou"/>
      </w:pPr>
      <w:r>
        <w:rPr>
          <w:rStyle w:val="Znakapoznpodarou"/>
        </w:rPr>
        <w:footnoteRef/>
      </w:r>
      <w:r>
        <w:t xml:space="preserve"> V podobě, kterou dodá objednatel.</w:t>
      </w:r>
    </w:p>
  </w:footnote>
  <w:footnote w:id="12">
    <w:p w14:paraId="58C123F9" w14:textId="77777777" w:rsidR="00DF2893" w:rsidRDefault="00DF2893" w:rsidP="00D82402">
      <w:pPr>
        <w:pStyle w:val="Textpoznpodarou"/>
      </w:pPr>
      <w:r>
        <w:rPr>
          <w:rStyle w:val="Znakapoznpodarou"/>
        </w:rPr>
        <w:footnoteRef/>
      </w:r>
      <w:r>
        <w:t xml:space="preserve"> Tabulka standardizovaných rozměrů i vzhledu.</w:t>
      </w:r>
    </w:p>
  </w:footnote>
  <w:footnote w:id="13">
    <w:p w14:paraId="048DF515" w14:textId="68928B07" w:rsidR="00DF2893" w:rsidRDefault="00DF2893" w:rsidP="00D82402">
      <w:pPr>
        <w:pStyle w:val="Textpoznpodarou"/>
      </w:pPr>
      <w:r>
        <w:rPr>
          <w:rStyle w:val="Znakapoznpodarou"/>
        </w:rPr>
        <w:footnoteRef/>
      </w:r>
      <w:r>
        <w:t xml:space="preserve"> Grafický manuál VDV je přílohou č. 1 TPS VDV.</w:t>
      </w:r>
    </w:p>
  </w:footnote>
  <w:footnote w:id="14">
    <w:p w14:paraId="74E0C0AE" w14:textId="77777777" w:rsidR="00DF2893" w:rsidRDefault="00DF2893" w:rsidP="00D82402">
      <w:pPr>
        <w:pStyle w:val="Textpoznpodarou"/>
      </w:pPr>
      <w:r>
        <w:rPr>
          <w:rStyle w:val="Znakapoznpodarou"/>
        </w:rPr>
        <w:footnoteRef/>
      </w:r>
      <w:r>
        <w:t xml:space="preserve"> VLD a MHD.</w:t>
      </w:r>
    </w:p>
  </w:footnote>
  <w:footnote w:id="15">
    <w:p w14:paraId="6D4CB79D" w14:textId="371E1B4C" w:rsidR="00DF2893" w:rsidRDefault="00DF2893" w:rsidP="00D82402">
      <w:pPr>
        <w:pStyle w:val="Textpoznpodarou"/>
      </w:pPr>
      <w:r>
        <w:rPr>
          <w:rStyle w:val="Znakapoznpodarou"/>
        </w:rPr>
        <w:footnoteRef/>
      </w:r>
      <w:r>
        <w:t xml:space="preserve"> Grafický manuál VDV je přílohou č. 1 TPS VDV.</w:t>
      </w:r>
    </w:p>
  </w:footnote>
  <w:footnote w:id="16">
    <w:p w14:paraId="332CEB29" w14:textId="77777777" w:rsidR="00DF2893" w:rsidRDefault="00DF2893" w:rsidP="00D82402">
      <w:pPr>
        <w:pStyle w:val="Textpoznpodarou"/>
      </w:pPr>
      <w:r>
        <w:rPr>
          <w:rStyle w:val="Znakapoznpodarou"/>
        </w:rPr>
        <w:footnoteRef/>
      </w:r>
      <w:r>
        <w:t xml:space="preserve"> Např. v případě zrušení zastávky, či vybudování nové v průběhu trvání kontraktu.</w:t>
      </w:r>
    </w:p>
  </w:footnote>
  <w:footnote w:id="17">
    <w:p w14:paraId="64B79584" w14:textId="77777777" w:rsidR="00DF2893" w:rsidRDefault="00DF2893" w:rsidP="00734668">
      <w:pPr>
        <w:pStyle w:val="Textpoznpodarou"/>
      </w:pPr>
      <w:r>
        <w:rPr>
          <w:rStyle w:val="Znakapoznpodarou"/>
        </w:rPr>
        <w:footnoteRef/>
      </w:r>
      <w:r>
        <w:t xml:space="preserve"> Vyhláška o jízdních řádech veřejné linkové dopravy.</w:t>
      </w:r>
    </w:p>
  </w:footnote>
  <w:footnote w:id="18">
    <w:p w14:paraId="464F5EC9" w14:textId="678FA4F3" w:rsidR="00DF2893" w:rsidRDefault="00DF2893" w:rsidP="00EA7200">
      <w:pPr>
        <w:pStyle w:val="Textpoznpodarou"/>
      </w:pPr>
      <w:r w:rsidRPr="00C03C16">
        <w:rPr>
          <w:rStyle w:val="Znakapoznpodarou"/>
        </w:rPr>
        <w:footnoteRef/>
      </w:r>
      <w:r w:rsidRPr="00C03C16">
        <w:t xml:space="preserve"> V dokumentu je pro příslušný jízdní řád každého spoje předem zadáno, jak dlouho je řidič povinen vyčkat na konkrétní případně zpožděné spoje. Řidič musí vyčkat do příjezdu konkrétního zpožděného spoje tak dlouho, pokud neuběhne nastavený čas a nesmí odjet dříve, popřípadě vykonává pokyny předané dispečinkem VDV.</w:t>
      </w:r>
    </w:p>
  </w:footnote>
  <w:footnote w:id="19">
    <w:p w14:paraId="3D5F7A5B" w14:textId="77777777" w:rsidR="00DF2893" w:rsidRDefault="00DF2893" w:rsidP="00494712">
      <w:pPr>
        <w:pStyle w:val="Textpoznpodarou"/>
      </w:pPr>
      <w:r>
        <w:rPr>
          <w:rStyle w:val="Znakapoznpodarou"/>
        </w:rPr>
        <w:footnoteRef/>
      </w:r>
      <w:r>
        <w:t xml:space="preserve"> Příslušné regionální oblasti – krajský objednatel</w:t>
      </w:r>
    </w:p>
  </w:footnote>
  <w:footnote w:id="20">
    <w:p w14:paraId="12E5C8AF" w14:textId="0CB7DD84" w:rsidR="00DF2893" w:rsidRDefault="00DF2893" w:rsidP="00494712">
      <w:pPr>
        <w:pStyle w:val="Textpoznpodarou"/>
      </w:pPr>
      <w:r>
        <w:rPr>
          <w:rStyle w:val="Znakapoznpodarou"/>
        </w:rPr>
        <w:footnoteRef/>
      </w:r>
      <w:r>
        <w:t xml:space="preserve"> V souladu s článkem </w:t>
      </w:r>
      <w:r>
        <w:fldChar w:fldCharType="begin"/>
      </w:r>
      <w:r>
        <w:instrText xml:space="preserve"> REF _Ref61339396 \r \h </w:instrText>
      </w:r>
      <w:r>
        <w:fldChar w:fldCharType="separate"/>
      </w:r>
      <w:r>
        <w:t>4.2</w:t>
      </w:r>
      <w:r>
        <w:fldChar w:fldCharType="end"/>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82838"/>
    <w:multiLevelType w:val="multilevel"/>
    <w:tmpl w:val="EE0CCEB6"/>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720"/>
        </w:tabs>
        <w:ind w:left="720" w:hanging="360"/>
      </w:pPr>
      <w:rPr>
        <w:rFonts w:ascii="Courier New" w:hAnsi="Courier New" w:cs="Courier New"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Wingdings" w:hAnsi="Wingdings"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06675031"/>
    <w:multiLevelType w:val="hybridMultilevel"/>
    <w:tmpl w:val="41B2C63E"/>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2" w15:restartNumberingAfterBreak="0">
    <w:nsid w:val="07DD5EFA"/>
    <w:multiLevelType w:val="hybridMultilevel"/>
    <w:tmpl w:val="807EE4B8"/>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3" w15:restartNumberingAfterBreak="0">
    <w:nsid w:val="12A91E4B"/>
    <w:multiLevelType w:val="hybridMultilevel"/>
    <w:tmpl w:val="710E99B0"/>
    <w:lvl w:ilvl="0" w:tplc="04090001">
      <w:start w:val="1"/>
      <w:numFmt w:val="bullet"/>
      <w:lvlText w:val=""/>
      <w:lvlJc w:val="left"/>
      <w:pPr>
        <w:tabs>
          <w:tab w:val="num" w:pos="1815"/>
        </w:tabs>
        <w:ind w:left="1815" w:hanging="360"/>
      </w:pPr>
      <w:rPr>
        <w:rFonts w:ascii="Symbol" w:hAnsi="Symbol" w:hint="default"/>
      </w:rPr>
    </w:lvl>
    <w:lvl w:ilvl="1" w:tplc="04090003">
      <w:start w:val="1"/>
      <w:numFmt w:val="bullet"/>
      <w:lvlText w:val="o"/>
      <w:lvlJc w:val="left"/>
      <w:pPr>
        <w:tabs>
          <w:tab w:val="num" w:pos="2535"/>
        </w:tabs>
        <w:ind w:left="2535" w:hanging="360"/>
      </w:pPr>
      <w:rPr>
        <w:rFonts w:ascii="Courier New" w:hAnsi="Courier New" w:cs="Courier New" w:hint="default"/>
      </w:rPr>
    </w:lvl>
    <w:lvl w:ilvl="2" w:tplc="04050003">
      <w:start w:val="1"/>
      <w:numFmt w:val="bullet"/>
      <w:lvlText w:val="o"/>
      <w:lvlJc w:val="left"/>
      <w:pPr>
        <w:tabs>
          <w:tab w:val="num" w:pos="3255"/>
        </w:tabs>
        <w:ind w:left="3255" w:hanging="360"/>
      </w:pPr>
      <w:rPr>
        <w:rFonts w:ascii="Courier New" w:hAnsi="Courier New" w:cs="Courier New" w:hint="default"/>
      </w:rPr>
    </w:lvl>
    <w:lvl w:ilvl="3" w:tplc="04090001" w:tentative="1">
      <w:start w:val="1"/>
      <w:numFmt w:val="bullet"/>
      <w:lvlText w:val=""/>
      <w:lvlJc w:val="left"/>
      <w:pPr>
        <w:tabs>
          <w:tab w:val="num" w:pos="3975"/>
        </w:tabs>
        <w:ind w:left="3975" w:hanging="360"/>
      </w:pPr>
      <w:rPr>
        <w:rFonts w:ascii="Symbol" w:hAnsi="Symbol" w:hint="default"/>
      </w:rPr>
    </w:lvl>
    <w:lvl w:ilvl="4" w:tplc="04090003" w:tentative="1">
      <w:start w:val="1"/>
      <w:numFmt w:val="bullet"/>
      <w:lvlText w:val="o"/>
      <w:lvlJc w:val="left"/>
      <w:pPr>
        <w:tabs>
          <w:tab w:val="num" w:pos="4695"/>
        </w:tabs>
        <w:ind w:left="4695" w:hanging="360"/>
      </w:pPr>
      <w:rPr>
        <w:rFonts w:ascii="Courier New" w:hAnsi="Courier New" w:cs="Courier New" w:hint="default"/>
      </w:rPr>
    </w:lvl>
    <w:lvl w:ilvl="5" w:tplc="04090005" w:tentative="1">
      <w:start w:val="1"/>
      <w:numFmt w:val="bullet"/>
      <w:lvlText w:val=""/>
      <w:lvlJc w:val="left"/>
      <w:pPr>
        <w:tabs>
          <w:tab w:val="num" w:pos="5415"/>
        </w:tabs>
        <w:ind w:left="5415" w:hanging="360"/>
      </w:pPr>
      <w:rPr>
        <w:rFonts w:ascii="Wingdings" w:hAnsi="Wingdings" w:hint="default"/>
      </w:rPr>
    </w:lvl>
    <w:lvl w:ilvl="6" w:tplc="04090001" w:tentative="1">
      <w:start w:val="1"/>
      <w:numFmt w:val="bullet"/>
      <w:lvlText w:val=""/>
      <w:lvlJc w:val="left"/>
      <w:pPr>
        <w:tabs>
          <w:tab w:val="num" w:pos="6135"/>
        </w:tabs>
        <w:ind w:left="6135" w:hanging="360"/>
      </w:pPr>
      <w:rPr>
        <w:rFonts w:ascii="Symbol" w:hAnsi="Symbol" w:hint="default"/>
      </w:rPr>
    </w:lvl>
    <w:lvl w:ilvl="7" w:tplc="04090003" w:tentative="1">
      <w:start w:val="1"/>
      <w:numFmt w:val="bullet"/>
      <w:lvlText w:val="o"/>
      <w:lvlJc w:val="left"/>
      <w:pPr>
        <w:tabs>
          <w:tab w:val="num" w:pos="6855"/>
        </w:tabs>
        <w:ind w:left="6855" w:hanging="360"/>
      </w:pPr>
      <w:rPr>
        <w:rFonts w:ascii="Courier New" w:hAnsi="Courier New" w:cs="Courier New" w:hint="default"/>
      </w:rPr>
    </w:lvl>
    <w:lvl w:ilvl="8" w:tplc="04090005" w:tentative="1">
      <w:start w:val="1"/>
      <w:numFmt w:val="bullet"/>
      <w:lvlText w:val=""/>
      <w:lvlJc w:val="left"/>
      <w:pPr>
        <w:tabs>
          <w:tab w:val="num" w:pos="7575"/>
        </w:tabs>
        <w:ind w:left="7575" w:hanging="360"/>
      </w:pPr>
      <w:rPr>
        <w:rFonts w:ascii="Wingdings" w:hAnsi="Wingdings" w:hint="default"/>
      </w:rPr>
    </w:lvl>
  </w:abstractNum>
  <w:abstractNum w:abstractNumId="4" w15:restartNumberingAfterBreak="0">
    <w:nsid w:val="14F76D42"/>
    <w:multiLevelType w:val="multilevel"/>
    <w:tmpl w:val="A61E7BE6"/>
    <w:lvl w:ilvl="0">
      <w:start w:val="1"/>
      <w:numFmt w:val="decimal"/>
      <w:pStyle w:val="Nadpis1"/>
      <w:lvlText w:val="%1"/>
      <w:lvlJc w:val="left"/>
      <w:pPr>
        <w:ind w:left="432" w:hanging="432"/>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dpis2"/>
      <w:lvlText w:val="%1.%2"/>
      <w:lvlJc w:val="left"/>
      <w:pPr>
        <w:ind w:left="576" w:hanging="576"/>
      </w:pPr>
      <w:rPr>
        <w:rFonts w:hint="default"/>
        <w:color w:val="auto"/>
      </w:rPr>
    </w:lvl>
    <w:lvl w:ilvl="2">
      <w:start w:val="1"/>
      <w:numFmt w:val="decimal"/>
      <w:pStyle w:val="Nadpis3"/>
      <w:lvlText w:val="%1.%2.%3"/>
      <w:lvlJc w:val="left"/>
      <w:pPr>
        <w:ind w:left="720" w:hanging="72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5" w15:restartNumberingAfterBreak="0">
    <w:nsid w:val="16F14F7F"/>
    <w:multiLevelType w:val="hybridMultilevel"/>
    <w:tmpl w:val="1B2E1520"/>
    <w:lvl w:ilvl="0" w:tplc="0405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hint="default"/>
      </w:rPr>
    </w:lvl>
    <w:lvl w:ilvl="8" w:tplc="04070005">
      <w:start w:val="1"/>
      <w:numFmt w:val="bullet"/>
      <w:lvlText w:val=""/>
      <w:lvlJc w:val="left"/>
      <w:pPr>
        <w:ind w:left="6480" w:hanging="360"/>
      </w:pPr>
      <w:rPr>
        <w:rFonts w:ascii="Wingdings" w:hAnsi="Wingdings" w:hint="default"/>
      </w:rPr>
    </w:lvl>
  </w:abstractNum>
  <w:abstractNum w:abstractNumId="6" w15:restartNumberingAfterBreak="0">
    <w:nsid w:val="1BCC09B5"/>
    <w:multiLevelType w:val="hybridMultilevel"/>
    <w:tmpl w:val="C8726892"/>
    <w:lvl w:ilvl="0" w:tplc="F89C37D4">
      <w:start w:val="1"/>
      <w:numFmt w:val="bullet"/>
      <w:lvlText w:val=""/>
      <w:lvlJc w:val="left"/>
      <w:pPr>
        <w:ind w:left="720" w:hanging="360"/>
      </w:pPr>
      <w:rPr>
        <w:rFonts w:ascii="Symbol" w:hAnsi="Symbol" w:hint="default"/>
      </w:rPr>
    </w:lvl>
    <w:lvl w:ilvl="1" w:tplc="2D6CD038">
      <w:start w:val="1"/>
      <w:numFmt w:val="bullet"/>
      <w:lvlText w:val="o"/>
      <w:lvlJc w:val="left"/>
      <w:pPr>
        <w:ind w:left="1440" w:hanging="360"/>
      </w:pPr>
      <w:rPr>
        <w:rFonts w:ascii="Courier New" w:hAnsi="Courier New" w:hint="default"/>
      </w:rPr>
    </w:lvl>
    <w:lvl w:ilvl="2" w:tplc="950C9954" w:tentative="1">
      <w:start w:val="1"/>
      <w:numFmt w:val="bullet"/>
      <w:lvlText w:val=""/>
      <w:lvlJc w:val="left"/>
      <w:pPr>
        <w:ind w:left="2160" w:hanging="360"/>
      </w:pPr>
      <w:rPr>
        <w:rFonts w:ascii="Wingdings" w:hAnsi="Wingdings" w:hint="default"/>
      </w:rPr>
    </w:lvl>
    <w:lvl w:ilvl="3" w:tplc="AEBACB28" w:tentative="1">
      <w:start w:val="1"/>
      <w:numFmt w:val="bullet"/>
      <w:lvlText w:val=""/>
      <w:lvlJc w:val="left"/>
      <w:pPr>
        <w:ind w:left="2880" w:hanging="360"/>
      </w:pPr>
      <w:rPr>
        <w:rFonts w:ascii="Symbol" w:hAnsi="Symbol" w:hint="default"/>
      </w:rPr>
    </w:lvl>
    <w:lvl w:ilvl="4" w:tplc="4D7CE4C0" w:tentative="1">
      <w:start w:val="1"/>
      <w:numFmt w:val="bullet"/>
      <w:lvlText w:val="o"/>
      <w:lvlJc w:val="left"/>
      <w:pPr>
        <w:ind w:left="3600" w:hanging="360"/>
      </w:pPr>
      <w:rPr>
        <w:rFonts w:ascii="Courier New" w:hAnsi="Courier New" w:hint="default"/>
      </w:rPr>
    </w:lvl>
    <w:lvl w:ilvl="5" w:tplc="194A9C14" w:tentative="1">
      <w:start w:val="1"/>
      <w:numFmt w:val="bullet"/>
      <w:lvlText w:val=""/>
      <w:lvlJc w:val="left"/>
      <w:pPr>
        <w:ind w:left="4320" w:hanging="360"/>
      </w:pPr>
      <w:rPr>
        <w:rFonts w:ascii="Wingdings" w:hAnsi="Wingdings" w:hint="default"/>
      </w:rPr>
    </w:lvl>
    <w:lvl w:ilvl="6" w:tplc="50A06EEE" w:tentative="1">
      <w:start w:val="1"/>
      <w:numFmt w:val="bullet"/>
      <w:lvlText w:val=""/>
      <w:lvlJc w:val="left"/>
      <w:pPr>
        <w:ind w:left="5040" w:hanging="360"/>
      </w:pPr>
      <w:rPr>
        <w:rFonts w:ascii="Symbol" w:hAnsi="Symbol" w:hint="default"/>
      </w:rPr>
    </w:lvl>
    <w:lvl w:ilvl="7" w:tplc="395C0C02" w:tentative="1">
      <w:start w:val="1"/>
      <w:numFmt w:val="bullet"/>
      <w:lvlText w:val="o"/>
      <w:lvlJc w:val="left"/>
      <w:pPr>
        <w:ind w:left="5760" w:hanging="360"/>
      </w:pPr>
      <w:rPr>
        <w:rFonts w:ascii="Courier New" w:hAnsi="Courier New" w:hint="default"/>
      </w:rPr>
    </w:lvl>
    <w:lvl w:ilvl="8" w:tplc="E5324700" w:tentative="1">
      <w:start w:val="1"/>
      <w:numFmt w:val="bullet"/>
      <w:lvlText w:val=""/>
      <w:lvlJc w:val="left"/>
      <w:pPr>
        <w:ind w:left="6480" w:hanging="360"/>
      </w:pPr>
      <w:rPr>
        <w:rFonts w:ascii="Wingdings" w:hAnsi="Wingdings" w:hint="default"/>
      </w:rPr>
    </w:lvl>
  </w:abstractNum>
  <w:abstractNum w:abstractNumId="7" w15:restartNumberingAfterBreak="0">
    <w:nsid w:val="1C9C4B9C"/>
    <w:multiLevelType w:val="hybridMultilevel"/>
    <w:tmpl w:val="A134D230"/>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8" w15:restartNumberingAfterBreak="0">
    <w:nsid w:val="1E5F4C45"/>
    <w:multiLevelType w:val="hybridMultilevel"/>
    <w:tmpl w:val="E320EB6C"/>
    <w:lvl w:ilvl="0" w:tplc="04050001">
      <w:start w:val="1"/>
      <w:numFmt w:val="bullet"/>
      <w:lvlText w:val=""/>
      <w:lvlJc w:val="left"/>
      <w:pPr>
        <w:tabs>
          <w:tab w:val="num" w:pos="425"/>
        </w:tabs>
        <w:ind w:left="425" w:hanging="425"/>
      </w:pPr>
      <w:rPr>
        <w:rFonts w:ascii="Symbol" w:hAnsi="Symbol" w:hint="default"/>
        <w:color w:val="auto"/>
        <w:sz w:val="24"/>
      </w:rPr>
    </w:lvl>
    <w:lvl w:ilvl="1" w:tplc="04050003">
      <w:start w:val="1"/>
      <w:numFmt w:val="bullet"/>
      <w:lvlText w:val="o"/>
      <w:lvlJc w:val="left"/>
      <w:pPr>
        <w:tabs>
          <w:tab w:val="num" w:pos="1440"/>
        </w:tabs>
        <w:ind w:left="1440" w:hanging="360"/>
      </w:pPr>
      <w:rPr>
        <w:rFonts w:ascii="Courier New" w:hAnsi="Courier New" w:cs="Courier New" w:hint="default"/>
        <w:color w:val="auto"/>
        <w:sz w:val="24"/>
      </w:rPr>
    </w:lvl>
    <w:lvl w:ilvl="2" w:tplc="04050019">
      <w:start w:val="1"/>
      <w:numFmt w:val="lowerLetter"/>
      <w:lvlText w:val="%3."/>
      <w:lvlJc w:val="left"/>
      <w:pPr>
        <w:tabs>
          <w:tab w:val="num" w:pos="2160"/>
        </w:tabs>
        <w:ind w:left="2160" w:hanging="360"/>
      </w:p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9" w15:restartNumberingAfterBreak="0">
    <w:nsid w:val="204F300D"/>
    <w:multiLevelType w:val="hybridMultilevel"/>
    <w:tmpl w:val="6C5A5B6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13D6058"/>
    <w:multiLevelType w:val="hybridMultilevel"/>
    <w:tmpl w:val="ADAC15D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3A8244C"/>
    <w:multiLevelType w:val="hybridMultilevel"/>
    <w:tmpl w:val="49F813B0"/>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45E7196"/>
    <w:multiLevelType w:val="hybridMultilevel"/>
    <w:tmpl w:val="71986486"/>
    <w:lvl w:ilvl="0" w:tplc="04050001">
      <w:start w:val="1"/>
      <w:numFmt w:val="bullet"/>
      <w:lvlText w:val=""/>
      <w:lvlJc w:val="left"/>
      <w:pPr>
        <w:ind w:left="1778" w:hanging="360"/>
      </w:pPr>
      <w:rPr>
        <w:rFonts w:ascii="Symbol" w:hAnsi="Symbol"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13" w15:restartNumberingAfterBreak="0">
    <w:nsid w:val="2973501D"/>
    <w:multiLevelType w:val="hybridMultilevel"/>
    <w:tmpl w:val="5EEE39F6"/>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4" w15:restartNumberingAfterBreak="0">
    <w:nsid w:val="2A635F5E"/>
    <w:multiLevelType w:val="hybridMultilevel"/>
    <w:tmpl w:val="AF62D400"/>
    <w:lvl w:ilvl="0" w:tplc="04050001">
      <w:start w:val="1"/>
      <w:numFmt w:val="bullet"/>
      <w:lvlText w:val=""/>
      <w:lvlJc w:val="left"/>
      <w:pPr>
        <w:ind w:left="1004" w:hanging="360"/>
      </w:pPr>
      <w:rPr>
        <w:rFonts w:ascii="Symbol" w:hAnsi="Symbol" w:hint="default"/>
      </w:rPr>
    </w:lvl>
    <w:lvl w:ilvl="1" w:tplc="04050003">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5" w15:restartNumberingAfterBreak="0">
    <w:nsid w:val="361D39F0"/>
    <w:multiLevelType w:val="hybridMultilevel"/>
    <w:tmpl w:val="F356D502"/>
    <w:lvl w:ilvl="0" w:tplc="04050001">
      <w:start w:val="1"/>
      <w:numFmt w:val="bullet"/>
      <w:lvlText w:val=""/>
      <w:lvlJc w:val="left"/>
      <w:pPr>
        <w:tabs>
          <w:tab w:val="num" w:pos="425"/>
        </w:tabs>
        <w:ind w:left="425" w:hanging="425"/>
      </w:pPr>
      <w:rPr>
        <w:rFonts w:ascii="Symbol" w:hAnsi="Symbol" w:hint="default"/>
        <w:color w:val="auto"/>
        <w:sz w:val="24"/>
      </w:rPr>
    </w:lvl>
    <w:lvl w:ilvl="1" w:tplc="04050003">
      <w:start w:val="1"/>
      <w:numFmt w:val="decimal"/>
      <w:lvlText w:val="%2."/>
      <w:lvlJc w:val="left"/>
      <w:pPr>
        <w:tabs>
          <w:tab w:val="num" w:pos="1440"/>
        </w:tabs>
        <w:ind w:left="1440" w:hanging="360"/>
      </w:pPr>
      <w:rPr>
        <w:rFonts w:cs="Times New Roman"/>
      </w:rPr>
    </w:lvl>
    <w:lvl w:ilvl="2" w:tplc="04050019">
      <w:start w:val="1"/>
      <w:numFmt w:val="lowerLetter"/>
      <w:lvlText w:val="%3."/>
      <w:lvlJc w:val="left"/>
      <w:pPr>
        <w:tabs>
          <w:tab w:val="num" w:pos="2160"/>
        </w:tabs>
        <w:ind w:left="2160" w:hanging="360"/>
      </w:p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16" w15:restartNumberingAfterBreak="0">
    <w:nsid w:val="3D2A3AE0"/>
    <w:multiLevelType w:val="hybridMultilevel"/>
    <w:tmpl w:val="C5CE01B0"/>
    <w:lvl w:ilvl="0" w:tplc="BDACFBEE">
      <w:start w:val="2"/>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0427378"/>
    <w:multiLevelType w:val="multilevel"/>
    <w:tmpl w:val="1EF4FD82"/>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0DB5992"/>
    <w:multiLevelType w:val="hybridMultilevel"/>
    <w:tmpl w:val="746482C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43329AA"/>
    <w:multiLevelType w:val="hybridMultilevel"/>
    <w:tmpl w:val="38CEBD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A933416"/>
    <w:multiLevelType w:val="hybridMultilevel"/>
    <w:tmpl w:val="3E8617D8"/>
    <w:lvl w:ilvl="0" w:tplc="C06212D8">
      <w:start w:val="1"/>
      <w:numFmt w:val="decimal"/>
      <w:lvlText w:val="[%1]"/>
      <w:lvlJc w:val="left"/>
      <w:pPr>
        <w:ind w:left="1077" w:hanging="360"/>
      </w:pPr>
      <w:rPr>
        <w:rFonts w:hint="default"/>
      </w:rPr>
    </w:lvl>
    <w:lvl w:ilvl="1" w:tplc="04050019">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1" w15:restartNumberingAfterBreak="0">
    <w:nsid w:val="4ACD7114"/>
    <w:multiLevelType w:val="hybridMultilevel"/>
    <w:tmpl w:val="25ACB734"/>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2" w15:restartNumberingAfterBreak="0">
    <w:nsid w:val="4E3A5E62"/>
    <w:multiLevelType w:val="hybridMultilevel"/>
    <w:tmpl w:val="B2BC54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547B3625"/>
    <w:multiLevelType w:val="hybridMultilevel"/>
    <w:tmpl w:val="753E671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67645D1"/>
    <w:multiLevelType w:val="multilevel"/>
    <w:tmpl w:val="D03E9A00"/>
    <w:lvl w:ilvl="0">
      <w:start w:val="1"/>
      <w:numFmt w:val="bullet"/>
      <w:lvlText w:val=""/>
      <w:lvlJc w:val="left"/>
      <w:pPr>
        <w:ind w:left="720" w:hanging="360"/>
      </w:pPr>
      <w:rPr>
        <w:rFonts w:ascii="Symbol" w:hAnsi="Symbol" w:hint="default"/>
      </w:rPr>
    </w:lvl>
    <w:lvl w:ilvl="1">
      <w:start w:val="1"/>
      <w:numFmt w:val="decimal"/>
      <w:lvlText w:val="%2"/>
      <w:lvlJc w:val="left"/>
      <w:pPr>
        <w:ind w:left="1440" w:hanging="360"/>
      </w:pPr>
      <w:rPr>
        <w:rFonts w:cs="Times New Roman"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hint="default"/>
      </w:rPr>
    </w:lvl>
    <w:lvl w:ilvl="8" w:tentative="1">
      <w:start w:val="1"/>
      <w:numFmt w:val="bullet"/>
      <w:lvlText w:val=""/>
      <w:lvlJc w:val="left"/>
      <w:pPr>
        <w:ind w:left="6480" w:hanging="360"/>
      </w:pPr>
      <w:rPr>
        <w:rFonts w:ascii="Wingdings" w:hAnsi="Wingdings" w:hint="default"/>
      </w:rPr>
    </w:lvl>
  </w:abstractNum>
  <w:abstractNum w:abstractNumId="25" w15:restartNumberingAfterBreak="0">
    <w:nsid w:val="682649A7"/>
    <w:multiLevelType w:val="hybridMultilevel"/>
    <w:tmpl w:val="7DD6DE96"/>
    <w:lvl w:ilvl="0" w:tplc="A2EEFF8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CFC499D"/>
    <w:multiLevelType w:val="hybridMultilevel"/>
    <w:tmpl w:val="7B586CBA"/>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7" w15:restartNumberingAfterBreak="0">
    <w:nsid w:val="767A6734"/>
    <w:multiLevelType w:val="multilevel"/>
    <w:tmpl w:val="C5AAA3F8"/>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hint="default"/>
      </w:rPr>
    </w:lvl>
    <w:lvl w:ilvl="8" w:tentative="1">
      <w:start w:val="1"/>
      <w:numFmt w:val="bullet"/>
      <w:lvlText w:val=""/>
      <w:lvlJc w:val="left"/>
      <w:pPr>
        <w:ind w:left="6480" w:hanging="360"/>
      </w:pPr>
      <w:rPr>
        <w:rFonts w:ascii="Wingdings" w:hAnsi="Wingdings" w:hint="default"/>
      </w:rPr>
    </w:lvl>
  </w:abstractNum>
  <w:abstractNum w:abstractNumId="28" w15:restartNumberingAfterBreak="0">
    <w:nsid w:val="77793360"/>
    <w:multiLevelType w:val="hybridMultilevel"/>
    <w:tmpl w:val="586A43EE"/>
    <w:lvl w:ilvl="0" w:tplc="04090001">
      <w:start w:val="1"/>
      <w:numFmt w:val="bullet"/>
      <w:lvlText w:val=""/>
      <w:lvlJc w:val="left"/>
      <w:pPr>
        <w:tabs>
          <w:tab w:val="num" w:pos="1815"/>
        </w:tabs>
        <w:ind w:left="1815"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C906944"/>
    <w:multiLevelType w:val="hybridMultilevel"/>
    <w:tmpl w:val="25DE1D9C"/>
    <w:lvl w:ilvl="0" w:tplc="04050001">
      <w:start w:val="1"/>
      <w:numFmt w:val="bullet"/>
      <w:lvlText w:val=""/>
      <w:lvlJc w:val="left"/>
      <w:pPr>
        <w:ind w:left="2484" w:hanging="360"/>
      </w:pPr>
      <w:rPr>
        <w:rFonts w:ascii="Symbol" w:hAnsi="Symbol" w:hint="default"/>
      </w:rPr>
    </w:lvl>
    <w:lvl w:ilvl="1" w:tplc="04050003">
      <w:start w:val="1"/>
      <w:numFmt w:val="bullet"/>
      <w:lvlText w:val="o"/>
      <w:lvlJc w:val="left"/>
      <w:pPr>
        <w:ind w:left="3204" w:hanging="360"/>
      </w:pPr>
      <w:rPr>
        <w:rFonts w:ascii="Courier New" w:hAnsi="Courier New" w:cs="Courier New" w:hint="default"/>
      </w:rPr>
    </w:lvl>
    <w:lvl w:ilvl="2" w:tplc="04050005" w:tentative="1">
      <w:start w:val="1"/>
      <w:numFmt w:val="bullet"/>
      <w:lvlText w:val=""/>
      <w:lvlJc w:val="left"/>
      <w:pPr>
        <w:ind w:left="3924" w:hanging="360"/>
      </w:pPr>
      <w:rPr>
        <w:rFonts w:ascii="Wingdings" w:hAnsi="Wingdings" w:hint="default"/>
      </w:rPr>
    </w:lvl>
    <w:lvl w:ilvl="3" w:tplc="04050001" w:tentative="1">
      <w:start w:val="1"/>
      <w:numFmt w:val="bullet"/>
      <w:lvlText w:val=""/>
      <w:lvlJc w:val="left"/>
      <w:pPr>
        <w:ind w:left="4644" w:hanging="360"/>
      </w:pPr>
      <w:rPr>
        <w:rFonts w:ascii="Symbol" w:hAnsi="Symbol" w:hint="default"/>
      </w:rPr>
    </w:lvl>
    <w:lvl w:ilvl="4" w:tplc="04050003" w:tentative="1">
      <w:start w:val="1"/>
      <w:numFmt w:val="bullet"/>
      <w:lvlText w:val="o"/>
      <w:lvlJc w:val="left"/>
      <w:pPr>
        <w:ind w:left="5364" w:hanging="360"/>
      </w:pPr>
      <w:rPr>
        <w:rFonts w:ascii="Courier New" w:hAnsi="Courier New" w:cs="Courier New" w:hint="default"/>
      </w:rPr>
    </w:lvl>
    <w:lvl w:ilvl="5" w:tplc="04050005" w:tentative="1">
      <w:start w:val="1"/>
      <w:numFmt w:val="bullet"/>
      <w:lvlText w:val=""/>
      <w:lvlJc w:val="left"/>
      <w:pPr>
        <w:ind w:left="6084" w:hanging="360"/>
      </w:pPr>
      <w:rPr>
        <w:rFonts w:ascii="Wingdings" w:hAnsi="Wingdings" w:hint="default"/>
      </w:rPr>
    </w:lvl>
    <w:lvl w:ilvl="6" w:tplc="04050001" w:tentative="1">
      <w:start w:val="1"/>
      <w:numFmt w:val="bullet"/>
      <w:lvlText w:val=""/>
      <w:lvlJc w:val="left"/>
      <w:pPr>
        <w:ind w:left="6804" w:hanging="360"/>
      </w:pPr>
      <w:rPr>
        <w:rFonts w:ascii="Symbol" w:hAnsi="Symbol" w:hint="default"/>
      </w:rPr>
    </w:lvl>
    <w:lvl w:ilvl="7" w:tplc="04050003" w:tentative="1">
      <w:start w:val="1"/>
      <w:numFmt w:val="bullet"/>
      <w:lvlText w:val="o"/>
      <w:lvlJc w:val="left"/>
      <w:pPr>
        <w:ind w:left="7524" w:hanging="360"/>
      </w:pPr>
      <w:rPr>
        <w:rFonts w:ascii="Courier New" w:hAnsi="Courier New" w:cs="Courier New" w:hint="default"/>
      </w:rPr>
    </w:lvl>
    <w:lvl w:ilvl="8" w:tplc="04050005" w:tentative="1">
      <w:start w:val="1"/>
      <w:numFmt w:val="bullet"/>
      <w:lvlText w:val=""/>
      <w:lvlJc w:val="left"/>
      <w:pPr>
        <w:ind w:left="8244" w:hanging="360"/>
      </w:pPr>
      <w:rPr>
        <w:rFonts w:ascii="Wingdings" w:hAnsi="Wingdings" w:hint="default"/>
      </w:rPr>
    </w:lvl>
  </w:abstractNum>
  <w:abstractNum w:abstractNumId="30" w15:restartNumberingAfterBreak="0">
    <w:nsid w:val="7F7D34A5"/>
    <w:multiLevelType w:val="hybridMultilevel"/>
    <w:tmpl w:val="B98A8858"/>
    <w:lvl w:ilvl="0" w:tplc="082E0FFE">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
  </w:num>
  <w:num w:numId="2">
    <w:abstractNumId w:val="3"/>
  </w:num>
  <w:num w:numId="3">
    <w:abstractNumId w:val="11"/>
  </w:num>
  <w:num w:numId="4">
    <w:abstractNumId w:val="6"/>
  </w:num>
  <w:num w:numId="5">
    <w:abstractNumId w:val="22"/>
  </w:num>
  <w:num w:numId="6">
    <w:abstractNumId w:val="4"/>
  </w:num>
  <w:num w:numId="7">
    <w:abstractNumId w:val="7"/>
  </w:num>
  <w:num w:numId="8">
    <w:abstractNumId w:val="26"/>
  </w:num>
  <w:num w:numId="9">
    <w:abstractNumId w:val="21"/>
  </w:num>
  <w:num w:numId="10">
    <w:abstractNumId w:val="30"/>
  </w:num>
  <w:num w:numId="11">
    <w:abstractNumId w:val="16"/>
  </w:num>
  <w:num w:numId="12">
    <w:abstractNumId w:val="0"/>
  </w:num>
  <w:num w:numId="13">
    <w:abstractNumId w:val="10"/>
  </w:num>
  <w:num w:numId="14">
    <w:abstractNumId w:val="9"/>
  </w:num>
  <w:num w:numId="15">
    <w:abstractNumId w:val="18"/>
  </w:num>
  <w:num w:numId="16">
    <w:abstractNumId w:val="5"/>
  </w:num>
  <w:num w:numId="17">
    <w:abstractNumId w:val="29"/>
  </w:num>
  <w:num w:numId="18">
    <w:abstractNumId w:val="12"/>
  </w:num>
  <w:num w:numId="19">
    <w:abstractNumId w:val="1"/>
  </w:num>
  <w:num w:numId="20">
    <w:abstractNumId w:val="14"/>
  </w:num>
  <w:num w:numId="21">
    <w:abstractNumId w:val="25"/>
  </w:num>
  <w:num w:numId="22">
    <w:abstractNumId w:val="23"/>
  </w:num>
  <w:num w:numId="23">
    <w:abstractNumId w:val="27"/>
  </w:num>
  <w:num w:numId="24">
    <w:abstractNumId w:val="24"/>
  </w:num>
  <w:num w:numId="25">
    <w:abstractNumId w:val="8"/>
  </w:num>
  <w:num w:numId="26">
    <w:abstractNumId w:val="15"/>
  </w:num>
  <w:num w:numId="27">
    <w:abstractNumId w:val="20"/>
  </w:num>
  <w:num w:numId="28">
    <w:abstractNumId w:val="17"/>
  </w:num>
  <w:num w:numId="29">
    <w:abstractNumId w:val="19"/>
  </w:num>
  <w:num w:numId="30">
    <w:abstractNumId w:val="28"/>
  </w:num>
  <w:num w:numId="31">
    <w:abstractNumId w:val="13"/>
  </w:num>
  <w:num w:numId="3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trackRevisions/>
  <w:defaultTabStop w:val="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5318"/>
    <w:rsid w:val="00002E2B"/>
    <w:rsid w:val="00003163"/>
    <w:rsid w:val="00003D7E"/>
    <w:rsid w:val="00004F48"/>
    <w:rsid w:val="0000538B"/>
    <w:rsid w:val="00012D43"/>
    <w:rsid w:val="00021AD2"/>
    <w:rsid w:val="000269F8"/>
    <w:rsid w:val="000347D1"/>
    <w:rsid w:val="00035DD7"/>
    <w:rsid w:val="0003705E"/>
    <w:rsid w:val="00041740"/>
    <w:rsid w:val="00042E87"/>
    <w:rsid w:val="00065405"/>
    <w:rsid w:val="000677FE"/>
    <w:rsid w:val="00073B76"/>
    <w:rsid w:val="00087CC6"/>
    <w:rsid w:val="000909E8"/>
    <w:rsid w:val="000977CD"/>
    <w:rsid w:val="000A039C"/>
    <w:rsid w:val="000A3D40"/>
    <w:rsid w:val="000B4743"/>
    <w:rsid w:val="000B49D5"/>
    <w:rsid w:val="000C54CD"/>
    <w:rsid w:val="000D2FCF"/>
    <w:rsid w:val="000D7147"/>
    <w:rsid w:val="000E0F97"/>
    <w:rsid w:val="000E53D5"/>
    <w:rsid w:val="0010188C"/>
    <w:rsid w:val="00111C3C"/>
    <w:rsid w:val="00115CAE"/>
    <w:rsid w:val="0011607D"/>
    <w:rsid w:val="00122EFA"/>
    <w:rsid w:val="00124128"/>
    <w:rsid w:val="001469AE"/>
    <w:rsid w:val="00146E72"/>
    <w:rsid w:val="0015593B"/>
    <w:rsid w:val="001620FE"/>
    <w:rsid w:val="0016598F"/>
    <w:rsid w:val="00172E70"/>
    <w:rsid w:val="00175A80"/>
    <w:rsid w:val="00181099"/>
    <w:rsid w:val="0018180D"/>
    <w:rsid w:val="00184D31"/>
    <w:rsid w:val="00185D6B"/>
    <w:rsid w:val="00191CC2"/>
    <w:rsid w:val="00196597"/>
    <w:rsid w:val="001A45D3"/>
    <w:rsid w:val="001C1117"/>
    <w:rsid w:val="001D0372"/>
    <w:rsid w:val="001D4884"/>
    <w:rsid w:val="001E69C6"/>
    <w:rsid w:val="001F18E5"/>
    <w:rsid w:val="00201FCB"/>
    <w:rsid w:val="00215FBE"/>
    <w:rsid w:val="0022277F"/>
    <w:rsid w:val="0023277E"/>
    <w:rsid w:val="00236D88"/>
    <w:rsid w:val="00245D1E"/>
    <w:rsid w:val="0025090D"/>
    <w:rsid w:val="00252B18"/>
    <w:rsid w:val="002670C4"/>
    <w:rsid w:val="00267E3D"/>
    <w:rsid w:val="00275940"/>
    <w:rsid w:val="00284DA6"/>
    <w:rsid w:val="00291415"/>
    <w:rsid w:val="002A03E0"/>
    <w:rsid w:val="002A0FB8"/>
    <w:rsid w:val="002B0299"/>
    <w:rsid w:val="002B5904"/>
    <w:rsid w:val="002B644C"/>
    <w:rsid w:val="002B6EB9"/>
    <w:rsid w:val="002B7E35"/>
    <w:rsid w:val="002C266A"/>
    <w:rsid w:val="002D26B5"/>
    <w:rsid w:val="002D5157"/>
    <w:rsid w:val="002D5A58"/>
    <w:rsid w:val="002D5B01"/>
    <w:rsid w:val="002E1628"/>
    <w:rsid w:val="002E1AC9"/>
    <w:rsid w:val="002E1BDD"/>
    <w:rsid w:val="002E42B7"/>
    <w:rsid w:val="002E54DD"/>
    <w:rsid w:val="002E553F"/>
    <w:rsid w:val="002E7C6E"/>
    <w:rsid w:val="002F53F8"/>
    <w:rsid w:val="002F5F06"/>
    <w:rsid w:val="003034F8"/>
    <w:rsid w:val="00313F7D"/>
    <w:rsid w:val="00314EA8"/>
    <w:rsid w:val="003277BB"/>
    <w:rsid w:val="00332B07"/>
    <w:rsid w:val="003339DC"/>
    <w:rsid w:val="00333EE1"/>
    <w:rsid w:val="0033522D"/>
    <w:rsid w:val="0035219D"/>
    <w:rsid w:val="0035771E"/>
    <w:rsid w:val="00357F85"/>
    <w:rsid w:val="00363713"/>
    <w:rsid w:val="003649AA"/>
    <w:rsid w:val="00364ACB"/>
    <w:rsid w:val="003654C8"/>
    <w:rsid w:val="0036586C"/>
    <w:rsid w:val="0039269A"/>
    <w:rsid w:val="00397846"/>
    <w:rsid w:val="003A244E"/>
    <w:rsid w:val="003A5B85"/>
    <w:rsid w:val="003A6D31"/>
    <w:rsid w:val="003B3AA1"/>
    <w:rsid w:val="003C0880"/>
    <w:rsid w:val="003C10E3"/>
    <w:rsid w:val="003C2ADA"/>
    <w:rsid w:val="003C5E5F"/>
    <w:rsid w:val="003C66DC"/>
    <w:rsid w:val="003D0BAC"/>
    <w:rsid w:val="003D4F5D"/>
    <w:rsid w:val="003E4B28"/>
    <w:rsid w:val="003E6C21"/>
    <w:rsid w:val="003E71BF"/>
    <w:rsid w:val="003F0F34"/>
    <w:rsid w:val="003F2277"/>
    <w:rsid w:val="003F2F96"/>
    <w:rsid w:val="0040338D"/>
    <w:rsid w:val="004043B2"/>
    <w:rsid w:val="00404D9F"/>
    <w:rsid w:val="00414817"/>
    <w:rsid w:val="004171AB"/>
    <w:rsid w:val="00417CF3"/>
    <w:rsid w:val="00421CA8"/>
    <w:rsid w:val="00422482"/>
    <w:rsid w:val="004224A5"/>
    <w:rsid w:val="00430D56"/>
    <w:rsid w:val="00432E57"/>
    <w:rsid w:val="00434E47"/>
    <w:rsid w:val="0043779E"/>
    <w:rsid w:val="004550C0"/>
    <w:rsid w:val="00456A0D"/>
    <w:rsid w:val="00460D0A"/>
    <w:rsid w:val="00460DBD"/>
    <w:rsid w:val="00462167"/>
    <w:rsid w:val="004667C4"/>
    <w:rsid w:val="00467DCC"/>
    <w:rsid w:val="00467F9B"/>
    <w:rsid w:val="00470AF0"/>
    <w:rsid w:val="00472FBA"/>
    <w:rsid w:val="004905AB"/>
    <w:rsid w:val="00494712"/>
    <w:rsid w:val="004A3366"/>
    <w:rsid w:val="004A5ACF"/>
    <w:rsid w:val="004A5DD0"/>
    <w:rsid w:val="004A5FAB"/>
    <w:rsid w:val="004B475A"/>
    <w:rsid w:val="004B4ADE"/>
    <w:rsid w:val="004B6D3A"/>
    <w:rsid w:val="004C00E6"/>
    <w:rsid w:val="004C0DF1"/>
    <w:rsid w:val="004C4E6A"/>
    <w:rsid w:val="004C5344"/>
    <w:rsid w:val="004D5041"/>
    <w:rsid w:val="004D5E0B"/>
    <w:rsid w:val="004D7027"/>
    <w:rsid w:val="004E12BB"/>
    <w:rsid w:val="004F0472"/>
    <w:rsid w:val="005007B6"/>
    <w:rsid w:val="00502E3E"/>
    <w:rsid w:val="005043E4"/>
    <w:rsid w:val="00504C7E"/>
    <w:rsid w:val="00505369"/>
    <w:rsid w:val="00505C90"/>
    <w:rsid w:val="00511EE0"/>
    <w:rsid w:val="00512290"/>
    <w:rsid w:val="00513C53"/>
    <w:rsid w:val="00515B7C"/>
    <w:rsid w:val="005178E9"/>
    <w:rsid w:val="00525E94"/>
    <w:rsid w:val="005268D9"/>
    <w:rsid w:val="00526D61"/>
    <w:rsid w:val="005349E0"/>
    <w:rsid w:val="005350A5"/>
    <w:rsid w:val="00536241"/>
    <w:rsid w:val="00541C97"/>
    <w:rsid w:val="0055213C"/>
    <w:rsid w:val="00563D7D"/>
    <w:rsid w:val="00567980"/>
    <w:rsid w:val="00567C09"/>
    <w:rsid w:val="00570B41"/>
    <w:rsid w:val="00571280"/>
    <w:rsid w:val="0057315A"/>
    <w:rsid w:val="0057698B"/>
    <w:rsid w:val="00593DEB"/>
    <w:rsid w:val="005968C9"/>
    <w:rsid w:val="005A406B"/>
    <w:rsid w:val="005B1012"/>
    <w:rsid w:val="005B58A6"/>
    <w:rsid w:val="005C1BDC"/>
    <w:rsid w:val="005C2FA9"/>
    <w:rsid w:val="005C69F5"/>
    <w:rsid w:val="005D163F"/>
    <w:rsid w:val="005D31D8"/>
    <w:rsid w:val="005D31E0"/>
    <w:rsid w:val="005E112A"/>
    <w:rsid w:val="005E2BAE"/>
    <w:rsid w:val="005E51EB"/>
    <w:rsid w:val="005E5D12"/>
    <w:rsid w:val="005F32B2"/>
    <w:rsid w:val="005F4845"/>
    <w:rsid w:val="005F5282"/>
    <w:rsid w:val="005F60CE"/>
    <w:rsid w:val="005F6CDF"/>
    <w:rsid w:val="0060009F"/>
    <w:rsid w:val="006016DC"/>
    <w:rsid w:val="0060293A"/>
    <w:rsid w:val="006052D6"/>
    <w:rsid w:val="0060665A"/>
    <w:rsid w:val="00611F86"/>
    <w:rsid w:val="0061266B"/>
    <w:rsid w:val="00616385"/>
    <w:rsid w:val="00621985"/>
    <w:rsid w:val="00624AEC"/>
    <w:rsid w:val="00624FB8"/>
    <w:rsid w:val="00631F4E"/>
    <w:rsid w:val="0064202A"/>
    <w:rsid w:val="00647688"/>
    <w:rsid w:val="0064772F"/>
    <w:rsid w:val="006478C1"/>
    <w:rsid w:val="006664A6"/>
    <w:rsid w:val="00667B06"/>
    <w:rsid w:val="00667DB8"/>
    <w:rsid w:val="006725E4"/>
    <w:rsid w:val="00673E36"/>
    <w:rsid w:val="0067756A"/>
    <w:rsid w:val="00685AEB"/>
    <w:rsid w:val="006860CA"/>
    <w:rsid w:val="00690194"/>
    <w:rsid w:val="006A1389"/>
    <w:rsid w:val="006A4D0D"/>
    <w:rsid w:val="006A5F99"/>
    <w:rsid w:val="006A7FBD"/>
    <w:rsid w:val="006C0ED7"/>
    <w:rsid w:val="006C72AD"/>
    <w:rsid w:val="006D6CF3"/>
    <w:rsid w:val="006E61FA"/>
    <w:rsid w:val="006E79A8"/>
    <w:rsid w:val="0070393B"/>
    <w:rsid w:val="00710052"/>
    <w:rsid w:val="007114E7"/>
    <w:rsid w:val="00713BC0"/>
    <w:rsid w:val="00722A3D"/>
    <w:rsid w:val="00723E80"/>
    <w:rsid w:val="00724AE9"/>
    <w:rsid w:val="007339C5"/>
    <w:rsid w:val="00734668"/>
    <w:rsid w:val="007406D5"/>
    <w:rsid w:val="00750605"/>
    <w:rsid w:val="007633BA"/>
    <w:rsid w:val="00787DB7"/>
    <w:rsid w:val="00792D31"/>
    <w:rsid w:val="0079739E"/>
    <w:rsid w:val="007A0DFD"/>
    <w:rsid w:val="007A2A7C"/>
    <w:rsid w:val="007B19DB"/>
    <w:rsid w:val="007B6ABE"/>
    <w:rsid w:val="007C13AF"/>
    <w:rsid w:val="007C314E"/>
    <w:rsid w:val="007D3F34"/>
    <w:rsid w:val="007D6E1D"/>
    <w:rsid w:val="007E4C78"/>
    <w:rsid w:val="007E718F"/>
    <w:rsid w:val="007F074E"/>
    <w:rsid w:val="007F7371"/>
    <w:rsid w:val="007F7E04"/>
    <w:rsid w:val="0080293B"/>
    <w:rsid w:val="00802FEC"/>
    <w:rsid w:val="00807D11"/>
    <w:rsid w:val="00824AC6"/>
    <w:rsid w:val="00830C62"/>
    <w:rsid w:val="008322A4"/>
    <w:rsid w:val="00840279"/>
    <w:rsid w:val="00842F83"/>
    <w:rsid w:val="00847785"/>
    <w:rsid w:val="00860520"/>
    <w:rsid w:val="00865257"/>
    <w:rsid w:val="00867245"/>
    <w:rsid w:val="0087177E"/>
    <w:rsid w:val="00872828"/>
    <w:rsid w:val="0087394C"/>
    <w:rsid w:val="0088091B"/>
    <w:rsid w:val="008809A0"/>
    <w:rsid w:val="008842A5"/>
    <w:rsid w:val="0088449C"/>
    <w:rsid w:val="008850B8"/>
    <w:rsid w:val="00885192"/>
    <w:rsid w:val="00885E8E"/>
    <w:rsid w:val="008934FA"/>
    <w:rsid w:val="00895318"/>
    <w:rsid w:val="008A2FB1"/>
    <w:rsid w:val="008A6A34"/>
    <w:rsid w:val="008B7A53"/>
    <w:rsid w:val="008D28A0"/>
    <w:rsid w:val="008D5924"/>
    <w:rsid w:val="008E6855"/>
    <w:rsid w:val="008E6A64"/>
    <w:rsid w:val="008E7C96"/>
    <w:rsid w:val="008F1819"/>
    <w:rsid w:val="008F56D3"/>
    <w:rsid w:val="008F6D24"/>
    <w:rsid w:val="00901FB5"/>
    <w:rsid w:val="00904537"/>
    <w:rsid w:val="009047ED"/>
    <w:rsid w:val="00907049"/>
    <w:rsid w:val="00910DAD"/>
    <w:rsid w:val="00922176"/>
    <w:rsid w:val="00924D04"/>
    <w:rsid w:val="00926126"/>
    <w:rsid w:val="0093054F"/>
    <w:rsid w:val="00931CF0"/>
    <w:rsid w:val="009365B4"/>
    <w:rsid w:val="009372C5"/>
    <w:rsid w:val="00957F29"/>
    <w:rsid w:val="0096507F"/>
    <w:rsid w:val="0096558F"/>
    <w:rsid w:val="00971710"/>
    <w:rsid w:val="00971D6F"/>
    <w:rsid w:val="009723FD"/>
    <w:rsid w:val="00975F19"/>
    <w:rsid w:val="0098316A"/>
    <w:rsid w:val="0099084D"/>
    <w:rsid w:val="00992A81"/>
    <w:rsid w:val="00995445"/>
    <w:rsid w:val="009A63EE"/>
    <w:rsid w:val="009B7CF1"/>
    <w:rsid w:val="009D4D79"/>
    <w:rsid w:val="009D7503"/>
    <w:rsid w:val="009D770C"/>
    <w:rsid w:val="009E01A1"/>
    <w:rsid w:val="009E2261"/>
    <w:rsid w:val="009E2908"/>
    <w:rsid w:val="009F06D8"/>
    <w:rsid w:val="009F6DAF"/>
    <w:rsid w:val="00A00215"/>
    <w:rsid w:val="00A0548A"/>
    <w:rsid w:val="00A117FD"/>
    <w:rsid w:val="00A14683"/>
    <w:rsid w:val="00A15B5D"/>
    <w:rsid w:val="00A21279"/>
    <w:rsid w:val="00A25784"/>
    <w:rsid w:val="00A27259"/>
    <w:rsid w:val="00A324E5"/>
    <w:rsid w:val="00A425D5"/>
    <w:rsid w:val="00A4484E"/>
    <w:rsid w:val="00A45057"/>
    <w:rsid w:val="00A54111"/>
    <w:rsid w:val="00A56040"/>
    <w:rsid w:val="00A57011"/>
    <w:rsid w:val="00A60A2A"/>
    <w:rsid w:val="00A6130B"/>
    <w:rsid w:val="00A6188F"/>
    <w:rsid w:val="00A66662"/>
    <w:rsid w:val="00A67832"/>
    <w:rsid w:val="00A701D3"/>
    <w:rsid w:val="00A72805"/>
    <w:rsid w:val="00A80896"/>
    <w:rsid w:val="00A8661F"/>
    <w:rsid w:val="00A94148"/>
    <w:rsid w:val="00A97FA3"/>
    <w:rsid w:val="00AB6EEB"/>
    <w:rsid w:val="00AD2F25"/>
    <w:rsid w:val="00AD7657"/>
    <w:rsid w:val="00AE2AB5"/>
    <w:rsid w:val="00AE6583"/>
    <w:rsid w:val="00AF2F86"/>
    <w:rsid w:val="00B00187"/>
    <w:rsid w:val="00B04112"/>
    <w:rsid w:val="00B0458E"/>
    <w:rsid w:val="00B056E7"/>
    <w:rsid w:val="00B05BEC"/>
    <w:rsid w:val="00B15494"/>
    <w:rsid w:val="00B2145A"/>
    <w:rsid w:val="00B24581"/>
    <w:rsid w:val="00B26C50"/>
    <w:rsid w:val="00B3072A"/>
    <w:rsid w:val="00B3671E"/>
    <w:rsid w:val="00B412E5"/>
    <w:rsid w:val="00B52FB8"/>
    <w:rsid w:val="00B5553D"/>
    <w:rsid w:val="00B65D0A"/>
    <w:rsid w:val="00B6624A"/>
    <w:rsid w:val="00B70B49"/>
    <w:rsid w:val="00B717F0"/>
    <w:rsid w:val="00B72F7C"/>
    <w:rsid w:val="00B807FE"/>
    <w:rsid w:val="00B81BF0"/>
    <w:rsid w:val="00B85023"/>
    <w:rsid w:val="00BA2510"/>
    <w:rsid w:val="00BB3068"/>
    <w:rsid w:val="00BB3F92"/>
    <w:rsid w:val="00BC091D"/>
    <w:rsid w:val="00BD1F90"/>
    <w:rsid w:val="00BD65F6"/>
    <w:rsid w:val="00BE1201"/>
    <w:rsid w:val="00BE3A8B"/>
    <w:rsid w:val="00BF2C38"/>
    <w:rsid w:val="00BF6F7B"/>
    <w:rsid w:val="00C03C16"/>
    <w:rsid w:val="00C056C9"/>
    <w:rsid w:val="00C11480"/>
    <w:rsid w:val="00C15634"/>
    <w:rsid w:val="00C174CA"/>
    <w:rsid w:val="00C267D3"/>
    <w:rsid w:val="00C30CB5"/>
    <w:rsid w:val="00C417C5"/>
    <w:rsid w:val="00C45A21"/>
    <w:rsid w:val="00C4768C"/>
    <w:rsid w:val="00C476A6"/>
    <w:rsid w:val="00C50B7A"/>
    <w:rsid w:val="00C540B5"/>
    <w:rsid w:val="00C54FA2"/>
    <w:rsid w:val="00C563F3"/>
    <w:rsid w:val="00C71A9F"/>
    <w:rsid w:val="00C73968"/>
    <w:rsid w:val="00C77DB1"/>
    <w:rsid w:val="00C94867"/>
    <w:rsid w:val="00CA3BF9"/>
    <w:rsid w:val="00CA7C04"/>
    <w:rsid w:val="00CB112E"/>
    <w:rsid w:val="00CB2B74"/>
    <w:rsid w:val="00CB317F"/>
    <w:rsid w:val="00CC5181"/>
    <w:rsid w:val="00CD05E4"/>
    <w:rsid w:val="00CD76E0"/>
    <w:rsid w:val="00CE30BA"/>
    <w:rsid w:val="00D11CE7"/>
    <w:rsid w:val="00D11FF0"/>
    <w:rsid w:val="00D15B06"/>
    <w:rsid w:val="00D261AD"/>
    <w:rsid w:val="00D36333"/>
    <w:rsid w:val="00D408DB"/>
    <w:rsid w:val="00D41CE6"/>
    <w:rsid w:val="00D47F7F"/>
    <w:rsid w:val="00D50772"/>
    <w:rsid w:val="00D6493F"/>
    <w:rsid w:val="00D70315"/>
    <w:rsid w:val="00D738D2"/>
    <w:rsid w:val="00D82402"/>
    <w:rsid w:val="00D8412A"/>
    <w:rsid w:val="00D871B6"/>
    <w:rsid w:val="00D87FD3"/>
    <w:rsid w:val="00D91555"/>
    <w:rsid w:val="00DA0EA6"/>
    <w:rsid w:val="00DA2DAB"/>
    <w:rsid w:val="00DA3356"/>
    <w:rsid w:val="00DA47AB"/>
    <w:rsid w:val="00DB2C7B"/>
    <w:rsid w:val="00DB3F70"/>
    <w:rsid w:val="00DC2766"/>
    <w:rsid w:val="00DD2D77"/>
    <w:rsid w:val="00DD79ED"/>
    <w:rsid w:val="00DE3F6F"/>
    <w:rsid w:val="00DF2893"/>
    <w:rsid w:val="00DF6C89"/>
    <w:rsid w:val="00E0616A"/>
    <w:rsid w:val="00E12BC9"/>
    <w:rsid w:val="00E161B8"/>
    <w:rsid w:val="00E207B3"/>
    <w:rsid w:val="00E20C7D"/>
    <w:rsid w:val="00E211B1"/>
    <w:rsid w:val="00E3291D"/>
    <w:rsid w:val="00E34CA4"/>
    <w:rsid w:val="00E40C98"/>
    <w:rsid w:val="00E413ED"/>
    <w:rsid w:val="00E44204"/>
    <w:rsid w:val="00E50055"/>
    <w:rsid w:val="00E5257F"/>
    <w:rsid w:val="00E616DA"/>
    <w:rsid w:val="00E746AD"/>
    <w:rsid w:val="00E778E0"/>
    <w:rsid w:val="00E908E2"/>
    <w:rsid w:val="00E93EB6"/>
    <w:rsid w:val="00E95F43"/>
    <w:rsid w:val="00EA1B9D"/>
    <w:rsid w:val="00EA1D1B"/>
    <w:rsid w:val="00EA26E6"/>
    <w:rsid w:val="00EA716B"/>
    <w:rsid w:val="00EA7200"/>
    <w:rsid w:val="00EB1F74"/>
    <w:rsid w:val="00EC1CC7"/>
    <w:rsid w:val="00EC5DCE"/>
    <w:rsid w:val="00EE386C"/>
    <w:rsid w:val="00EF480F"/>
    <w:rsid w:val="00F004E4"/>
    <w:rsid w:val="00F0212A"/>
    <w:rsid w:val="00F0319B"/>
    <w:rsid w:val="00F21882"/>
    <w:rsid w:val="00F22348"/>
    <w:rsid w:val="00F22510"/>
    <w:rsid w:val="00F244C0"/>
    <w:rsid w:val="00F328B9"/>
    <w:rsid w:val="00F5040A"/>
    <w:rsid w:val="00F53CAE"/>
    <w:rsid w:val="00F57AA8"/>
    <w:rsid w:val="00F6351B"/>
    <w:rsid w:val="00F65F07"/>
    <w:rsid w:val="00F71280"/>
    <w:rsid w:val="00F7589F"/>
    <w:rsid w:val="00F77F61"/>
    <w:rsid w:val="00F9066B"/>
    <w:rsid w:val="00F952DC"/>
    <w:rsid w:val="00F977E1"/>
    <w:rsid w:val="00FA2B9A"/>
    <w:rsid w:val="00FB0FAC"/>
    <w:rsid w:val="00FB1553"/>
    <w:rsid w:val="00FB4093"/>
    <w:rsid w:val="00FE078E"/>
    <w:rsid w:val="00FE17E4"/>
    <w:rsid w:val="00FE636A"/>
    <w:rsid w:val="00FE65B2"/>
    <w:rsid w:val="00FF36E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972C7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F71280"/>
    <w:pPr>
      <w:keepNext/>
      <w:keepLines/>
      <w:numPr>
        <w:numId w:val="6"/>
      </w:numPr>
      <w:spacing w:before="480" w:after="0" w:line="256" w:lineRule="auto"/>
      <w:jc w:val="both"/>
      <w:outlineLvl w:val="0"/>
    </w:pPr>
    <w:rPr>
      <w:rFonts w:asciiTheme="majorHAnsi" w:eastAsiaTheme="majorEastAsia" w:hAnsiTheme="majorHAnsi" w:cstheme="majorBidi"/>
      <w:b/>
      <w:bCs/>
      <w:color w:val="2E74B5" w:themeColor="accent1" w:themeShade="BF"/>
      <w:sz w:val="28"/>
      <w:szCs w:val="28"/>
    </w:rPr>
  </w:style>
  <w:style w:type="paragraph" w:styleId="Nadpis2">
    <w:name w:val="heading 2"/>
    <w:basedOn w:val="Normln"/>
    <w:next w:val="Normln"/>
    <w:link w:val="Nadpis2Char"/>
    <w:uiPriority w:val="9"/>
    <w:unhideWhenUsed/>
    <w:qFormat/>
    <w:rsid w:val="00F71280"/>
    <w:pPr>
      <w:keepNext/>
      <w:keepLines/>
      <w:numPr>
        <w:ilvl w:val="1"/>
        <w:numId w:val="6"/>
      </w:numPr>
      <w:spacing w:before="200" w:after="0" w:line="256" w:lineRule="auto"/>
      <w:jc w:val="both"/>
      <w:outlineLvl w:val="1"/>
    </w:pPr>
    <w:rPr>
      <w:rFonts w:asciiTheme="majorHAnsi" w:eastAsiaTheme="majorEastAsia" w:hAnsiTheme="majorHAnsi" w:cstheme="majorBidi"/>
      <w:b/>
      <w:bCs/>
      <w:color w:val="5B9BD5" w:themeColor="accent1"/>
      <w:sz w:val="26"/>
      <w:szCs w:val="26"/>
    </w:rPr>
  </w:style>
  <w:style w:type="paragraph" w:styleId="Nadpis3">
    <w:name w:val="heading 3"/>
    <w:basedOn w:val="Normln"/>
    <w:next w:val="Normln"/>
    <w:link w:val="Nadpis3Char"/>
    <w:uiPriority w:val="9"/>
    <w:unhideWhenUsed/>
    <w:qFormat/>
    <w:rsid w:val="00F71280"/>
    <w:pPr>
      <w:keepNext/>
      <w:keepLines/>
      <w:numPr>
        <w:ilvl w:val="2"/>
        <w:numId w:val="6"/>
      </w:numPr>
      <w:spacing w:before="200" w:after="0" w:line="256" w:lineRule="auto"/>
      <w:jc w:val="both"/>
      <w:outlineLvl w:val="2"/>
    </w:pPr>
    <w:rPr>
      <w:rFonts w:asciiTheme="majorHAnsi" w:eastAsiaTheme="majorEastAsia" w:hAnsiTheme="majorHAnsi" w:cstheme="majorBidi"/>
      <w:b/>
      <w:bCs/>
      <w:color w:val="5B9BD5" w:themeColor="accent1"/>
    </w:rPr>
  </w:style>
  <w:style w:type="paragraph" w:styleId="Nadpis4">
    <w:name w:val="heading 4"/>
    <w:basedOn w:val="Normln"/>
    <w:next w:val="Normln"/>
    <w:link w:val="Nadpis4Char"/>
    <w:uiPriority w:val="9"/>
    <w:unhideWhenUsed/>
    <w:qFormat/>
    <w:rsid w:val="00F71280"/>
    <w:pPr>
      <w:keepNext/>
      <w:keepLines/>
      <w:numPr>
        <w:ilvl w:val="3"/>
        <w:numId w:val="6"/>
      </w:numPr>
      <w:spacing w:before="200" w:after="0" w:line="256" w:lineRule="auto"/>
      <w:jc w:val="both"/>
      <w:outlineLvl w:val="3"/>
    </w:pPr>
    <w:rPr>
      <w:rFonts w:asciiTheme="majorHAnsi" w:eastAsiaTheme="majorEastAsia" w:hAnsiTheme="majorHAnsi" w:cstheme="majorBidi"/>
      <w:b/>
      <w:bCs/>
      <w:i/>
      <w:iCs/>
      <w:color w:val="5B9BD5" w:themeColor="accent1"/>
    </w:rPr>
  </w:style>
  <w:style w:type="paragraph" w:styleId="Nadpis5">
    <w:name w:val="heading 5"/>
    <w:basedOn w:val="Normln"/>
    <w:next w:val="Normln"/>
    <w:link w:val="Nadpis5Char"/>
    <w:uiPriority w:val="9"/>
    <w:unhideWhenUsed/>
    <w:qFormat/>
    <w:rsid w:val="00F71280"/>
    <w:pPr>
      <w:keepNext/>
      <w:keepLines/>
      <w:numPr>
        <w:ilvl w:val="4"/>
        <w:numId w:val="6"/>
      </w:numPr>
      <w:spacing w:before="200" w:after="0" w:line="256" w:lineRule="auto"/>
      <w:jc w:val="both"/>
      <w:outlineLvl w:val="4"/>
    </w:pPr>
    <w:rPr>
      <w:rFonts w:asciiTheme="majorHAnsi" w:eastAsiaTheme="majorEastAsia" w:hAnsiTheme="majorHAnsi" w:cstheme="majorBidi"/>
      <w:color w:val="1F4D78" w:themeColor="accent1" w:themeShade="7F"/>
    </w:rPr>
  </w:style>
  <w:style w:type="paragraph" w:styleId="Nadpis6">
    <w:name w:val="heading 6"/>
    <w:basedOn w:val="Normln"/>
    <w:next w:val="Normln"/>
    <w:link w:val="Nadpis6Char"/>
    <w:uiPriority w:val="9"/>
    <w:semiHidden/>
    <w:unhideWhenUsed/>
    <w:qFormat/>
    <w:rsid w:val="00F71280"/>
    <w:pPr>
      <w:keepNext/>
      <w:keepLines/>
      <w:numPr>
        <w:ilvl w:val="5"/>
        <w:numId w:val="6"/>
      </w:numPr>
      <w:spacing w:before="200" w:after="0" w:line="256" w:lineRule="auto"/>
      <w:jc w:val="both"/>
      <w:outlineLvl w:val="5"/>
    </w:pPr>
    <w:rPr>
      <w:rFonts w:asciiTheme="majorHAnsi" w:eastAsiaTheme="majorEastAsia" w:hAnsiTheme="majorHAnsi" w:cstheme="majorBidi"/>
      <w:i/>
      <w:iCs/>
      <w:color w:val="1F4D78" w:themeColor="accent1" w:themeShade="7F"/>
    </w:rPr>
  </w:style>
  <w:style w:type="paragraph" w:styleId="Nadpis7">
    <w:name w:val="heading 7"/>
    <w:basedOn w:val="Normln"/>
    <w:next w:val="Normln"/>
    <w:link w:val="Nadpis7Char"/>
    <w:uiPriority w:val="9"/>
    <w:semiHidden/>
    <w:unhideWhenUsed/>
    <w:qFormat/>
    <w:rsid w:val="00F71280"/>
    <w:pPr>
      <w:keepNext/>
      <w:keepLines/>
      <w:numPr>
        <w:ilvl w:val="6"/>
        <w:numId w:val="6"/>
      </w:numPr>
      <w:spacing w:before="200" w:after="0" w:line="256" w:lineRule="auto"/>
      <w:jc w:val="both"/>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F71280"/>
    <w:pPr>
      <w:keepNext/>
      <w:keepLines/>
      <w:numPr>
        <w:ilvl w:val="7"/>
        <w:numId w:val="6"/>
      </w:numPr>
      <w:spacing w:before="200" w:after="0" w:line="256" w:lineRule="auto"/>
      <w:jc w:val="both"/>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F71280"/>
    <w:pPr>
      <w:keepNext/>
      <w:keepLines/>
      <w:numPr>
        <w:ilvl w:val="8"/>
        <w:numId w:val="6"/>
      </w:numPr>
      <w:spacing w:before="200" w:after="0" w:line="256" w:lineRule="auto"/>
      <w:jc w:val="both"/>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poznpodarou">
    <w:name w:val="footnote text"/>
    <w:basedOn w:val="Normln"/>
    <w:link w:val="TextpoznpodarouChar"/>
    <w:uiPriority w:val="99"/>
    <w:unhideWhenUsed/>
    <w:rsid w:val="0025090D"/>
    <w:pPr>
      <w:spacing w:after="0" w:line="240" w:lineRule="auto"/>
    </w:pPr>
    <w:rPr>
      <w:rFonts w:ascii="Arial" w:hAnsi="Arial"/>
      <w:sz w:val="20"/>
      <w:szCs w:val="20"/>
    </w:rPr>
  </w:style>
  <w:style w:type="character" w:customStyle="1" w:styleId="TextpoznpodarouChar">
    <w:name w:val="Text pozn. pod čarou Char"/>
    <w:basedOn w:val="Standardnpsmoodstavce"/>
    <w:link w:val="Textpoznpodarou"/>
    <w:uiPriority w:val="99"/>
    <w:rsid w:val="0025090D"/>
    <w:rPr>
      <w:rFonts w:ascii="Arial" w:hAnsi="Arial"/>
      <w:sz w:val="20"/>
      <w:szCs w:val="20"/>
    </w:rPr>
  </w:style>
  <w:style w:type="character" w:styleId="Znakapoznpodarou">
    <w:name w:val="footnote reference"/>
    <w:basedOn w:val="Standardnpsmoodstavce"/>
    <w:uiPriority w:val="99"/>
    <w:unhideWhenUsed/>
    <w:rsid w:val="0025090D"/>
    <w:rPr>
      <w:vertAlign w:val="superscript"/>
    </w:rPr>
  </w:style>
  <w:style w:type="paragraph" w:styleId="Odstavecseseznamem">
    <w:name w:val="List Paragraph"/>
    <w:basedOn w:val="Normln"/>
    <w:uiPriority w:val="34"/>
    <w:qFormat/>
    <w:rsid w:val="0025090D"/>
    <w:pPr>
      <w:ind w:left="720"/>
      <w:contextualSpacing/>
    </w:pPr>
    <w:rPr>
      <w:rFonts w:ascii="Arial" w:hAnsi="Arial"/>
    </w:rPr>
  </w:style>
  <w:style w:type="table" w:styleId="Mkatabulky">
    <w:name w:val="Table Grid"/>
    <w:basedOn w:val="Normlntabulka"/>
    <w:uiPriority w:val="59"/>
    <w:rsid w:val="00C11480"/>
    <w:pPr>
      <w:spacing w:after="0" w:line="240" w:lineRule="auto"/>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lnweb">
    <w:name w:val="Normal (Web)"/>
    <w:basedOn w:val="Normln"/>
    <w:unhideWhenUsed/>
    <w:rsid w:val="003649AA"/>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3649AA"/>
    <w:rPr>
      <w:b/>
      <w:bCs/>
    </w:rPr>
  </w:style>
  <w:style w:type="character" w:customStyle="1" w:styleId="Nadpis1Char">
    <w:name w:val="Nadpis 1 Char"/>
    <w:basedOn w:val="Standardnpsmoodstavce"/>
    <w:link w:val="Nadpis1"/>
    <w:uiPriority w:val="9"/>
    <w:rsid w:val="00F71280"/>
    <w:rPr>
      <w:rFonts w:asciiTheme="majorHAnsi" w:eastAsiaTheme="majorEastAsia" w:hAnsiTheme="majorHAnsi" w:cstheme="majorBidi"/>
      <w:b/>
      <w:bCs/>
      <w:color w:val="2E74B5" w:themeColor="accent1" w:themeShade="BF"/>
      <w:sz w:val="28"/>
      <w:szCs w:val="28"/>
    </w:rPr>
  </w:style>
  <w:style w:type="character" w:customStyle="1" w:styleId="Nadpis2Char">
    <w:name w:val="Nadpis 2 Char"/>
    <w:basedOn w:val="Standardnpsmoodstavce"/>
    <w:link w:val="Nadpis2"/>
    <w:uiPriority w:val="9"/>
    <w:rsid w:val="00F71280"/>
    <w:rPr>
      <w:rFonts w:asciiTheme="majorHAnsi" w:eastAsiaTheme="majorEastAsia" w:hAnsiTheme="majorHAnsi" w:cstheme="majorBidi"/>
      <w:b/>
      <w:bCs/>
      <w:color w:val="5B9BD5" w:themeColor="accent1"/>
      <w:sz w:val="26"/>
      <w:szCs w:val="26"/>
    </w:rPr>
  </w:style>
  <w:style w:type="character" w:customStyle="1" w:styleId="Nadpis3Char">
    <w:name w:val="Nadpis 3 Char"/>
    <w:basedOn w:val="Standardnpsmoodstavce"/>
    <w:link w:val="Nadpis3"/>
    <w:uiPriority w:val="9"/>
    <w:rsid w:val="00F71280"/>
    <w:rPr>
      <w:rFonts w:asciiTheme="majorHAnsi" w:eastAsiaTheme="majorEastAsia" w:hAnsiTheme="majorHAnsi" w:cstheme="majorBidi"/>
      <w:b/>
      <w:bCs/>
      <w:color w:val="5B9BD5" w:themeColor="accent1"/>
    </w:rPr>
  </w:style>
  <w:style w:type="character" w:customStyle="1" w:styleId="Nadpis4Char">
    <w:name w:val="Nadpis 4 Char"/>
    <w:basedOn w:val="Standardnpsmoodstavce"/>
    <w:link w:val="Nadpis4"/>
    <w:uiPriority w:val="9"/>
    <w:rsid w:val="00F71280"/>
    <w:rPr>
      <w:rFonts w:asciiTheme="majorHAnsi" w:eastAsiaTheme="majorEastAsia" w:hAnsiTheme="majorHAnsi" w:cstheme="majorBidi"/>
      <w:b/>
      <w:bCs/>
      <w:i/>
      <w:iCs/>
      <w:color w:val="5B9BD5" w:themeColor="accent1"/>
    </w:rPr>
  </w:style>
  <w:style w:type="character" w:customStyle="1" w:styleId="Nadpis5Char">
    <w:name w:val="Nadpis 5 Char"/>
    <w:basedOn w:val="Standardnpsmoodstavce"/>
    <w:link w:val="Nadpis5"/>
    <w:uiPriority w:val="9"/>
    <w:rsid w:val="00F71280"/>
    <w:rPr>
      <w:rFonts w:asciiTheme="majorHAnsi" w:eastAsiaTheme="majorEastAsia" w:hAnsiTheme="majorHAnsi" w:cstheme="majorBidi"/>
      <w:color w:val="1F4D78" w:themeColor="accent1" w:themeShade="7F"/>
    </w:rPr>
  </w:style>
  <w:style w:type="character" w:customStyle="1" w:styleId="Nadpis6Char">
    <w:name w:val="Nadpis 6 Char"/>
    <w:basedOn w:val="Standardnpsmoodstavce"/>
    <w:link w:val="Nadpis6"/>
    <w:uiPriority w:val="9"/>
    <w:semiHidden/>
    <w:rsid w:val="00F71280"/>
    <w:rPr>
      <w:rFonts w:asciiTheme="majorHAnsi" w:eastAsiaTheme="majorEastAsia" w:hAnsiTheme="majorHAnsi" w:cstheme="majorBidi"/>
      <w:i/>
      <w:iCs/>
      <w:color w:val="1F4D78" w:themeColor="accent1" w:themeShade="7F"/>
    </w:rPr>
  </w:style>
  <w:style w:type="character" w:customStyle="1" w:styleId="Nadpis7Char">
    <w:name w:val="Nadpis 7 Char"/>
    <w:basedOn w:val="Standardnpsmoodstavce"/>
    <w:link w:val="Nadpis7"/>
    <w:uiPriority w:val="9"/>
    <w:semiHidden/>
    <w:rsid w:val="00F71280"/>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F71280"/>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F71280"/>
    <w:rPr>
      <w:rFonts w:asciiTheme="majorHAnsi" w:eastAsiaTheme="majorEastAsia" w:hAnsiTheme="majorHAnsi" w:cstheme="majorBidi"/>
      <w:i/>
      <w:iCs/>
      <w:color w:val="404040" w:themeColor="text1" w:themeTint="BF"/>
      <w:sz w:val="20"/>
      <w:szCs w:val="20"/>
    </w:rPr>
  </w:style>
  <w:style w:type="character" w:styleId="Odkaznakoment">
    <w:name w:val="annotation reference"/>
    <w:basedOn w:val="Standardnpsmoodstavce"/>
    <w:uiPriority w:val="99"/>
    <w:semiHidden/>
    <w:unhideWhenUsed/>
    <w:rsid w:val="00C54FA2"/>
    <w:rPr>
      <w:sz w:val="16"/>
      <w:szCs w:val="16"/>
    </w:rPr>
  </w:style>
  <w:style w:type="paragraph" w:styleId="Textkomente">
    <w:name w:val="annotation text"/>
    <w:basedOn w:val="Normln"/>
    <w:link w:val="TextkomenteChar"/>
    <w:uiPriority w:val="99"/>
    <w:semiHidden/>
    <w:unhideWhenUsed/>
    <w:rsid w:val="00C54FA2"/>
    <w:pPr>
      <w:spacing w:line="240" w:lineRule="auto"/>
    </w:pPr>
    <w:rPr>
      <w:sz w:val="20"/>
      <w:szCs w:val="20"/>
    </w:rPr>
  </w:style>
  <w:style w:type="character" w:customStyle="1" w:styleId="TextkomenteChar">
    <w:name w:val="Text komentáře Char"/>
    <w:basedOn w:val="Standardnpsmoodstavce"/>
    <w:link w:val="Textkomente"/>
    <w:uiPriority w:val="99"/>
    <w:semiHidden/>
    <w:rsid w:val="00C54FA2"/>
    <w:rPr>
      <w:sz w:val="20"/>
      <w:szCs w:val="20"/>
    </w:rPr>
  </w:style>
  <w:style w:type="paragraph" w:styleId="Pedmtkomente">
    <w:name w:val="annotation subject"/>
    <w:basedOn w:val="Textkomente"/>
    <w:next w:val="Textkomente"/>
    <w:link w:val="PedmtkomenteChar"/>
    <w:uiPriority w:val="99"/>
    <w:semiHidden/>
    <w:unhideWhenUsed/>
    <w:rsid w:val="00C54FA2"/>
    <w:rPr>
      <w:b/>
      <w:bCs/>
    </w:rPr>
  </w:style>
  <w:style w:type="character" w:customStyle="1" w:styleId="PedmtkomenteChar">
    <w:name w:val="Předmět komentáře Char"/>
    <w:basedOn w:val="TextkomenteChar"/>
    <w:link w:val="Pedmtkomente"/>
    <w:uiPriority w:val="99"/>
    <w:semiHidden/>
    <w:rsid w:val="00C54FA2"/>
    <w:rPr>
      <w:b/>
      <w:bCs/>
      <w:sz w:val="20"/>
      <w:szCs w:val="20"/>
    </w:rPr>
  </w:style>
  <w:style w:type="paragraph" w:styleId="Textbubliny">
    <w:name w:val="Balloon Text"/>
    <w:basedOn w:val="Normln"/>
    <w:link w:val="TextbublinyChar"/>
    <w:uiPriority w:val="99"/>
    <w:semiHidden/>
    <w:unhideWhenUsed/>
    <w:rsid w:val="00C54FA2"/>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C54FA2"/>
    <w:rPr>
      <w:rFonts w:ascii="Segoe UI" w:hAnsi="Segoe UI" w:cs="Segoe UI"/>
      <w:sz w:val="18"/>
      <w:szCs w:val="18"/>
    </w:rPr>
  </w:style>
  <w:style w:type="character" w:styleId="Hypertextovodkaz">
    <w:name w:val="Hyperlink"/>
    <w:basedOn w:val="Standardnpsmoodstavce"/>
    <w:uiPriority w:val="99"/>
    <w:unhideWhenUsed/>
    <w:rsid w:val="00494712"/>
    <w:rPr>
      <w:color w:val="0563C1" w:themeColor="hyperlink"/>
      <w:u w:val="single"/>
    </w:rPr>
  </w:style>
  <w:style w:type="paragraph" w:styleId="Zhlav">
    <w:name w:val="header"/>
    <w:basedOn w:val="Normln"/>
    <w:link w:val="ZhlavChar"/>
    <w:uiPriority w:val="99"/>
    <w:unhideWhenUsed/>
    <w:rsid w:val="002E54D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E54DD"/>
  </w:style>
  <w:style w:type="paragraph" w:styleId="Zpat">
    <w:name w:val="footer"/>
    <w:basedOn w:val="Normln"/>
    <w:link w:val="ZpatChar"/>
    <w:uiPriority w:val="99"/>
    <w:unhideWhenUsed/>
    <w:rsid w:val="002E54DD"/>
    <w:pPr>
      <w:tabs>
        <w:tab w:val="center" w:pos="4536"/>
        <w:tab w:val="right" w:pos="9072"/>
      </w:tabs>
      <w:spacing w:after="0" w:line="240" w:lineRule="auto"/>
    </w:pPr>
  </w:style>
  <w:style w:type="character" w:customStyle="1" w:styleId="ZpatChar">
    <w:name w:val="Zápatí Char"/>
    <w:basedOn w:val="Standardnpsmoodstavce"/>
    <w:link w:val="Zpat"/>
    <w:uiPriority w:val="99"/>
    <w:rsid w:val="002E54DD"/>
  </w:style>
  <w:style w:type="paragraph" w:styleId="Revize">
    <w:name w:val="Revision"/>
    <w:hidden/>
    <w:uiPriority w:val="99"/>
    <w:semiHidden/>
    <w:rsid w:val="00314EA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1241012">
      <w:bodyDiv w:val="1"/>
      <w:marLeft w:val="0"/>
      <w:marRight w:val="0"/>
      <w:marTop w:val="0"/>
      <w:marBottom w:val="0"/>
      <w:divBdr>
        <w:top w:val="none" w:sz="0" w:space="0" w:color="auto"/>
        <w:left w:val="none" w:sz="0" w:space="0" w:color="auto"/>
        <w:bottom w:val="none" w:sz="0" w:space="0" w:color="auto"/>
        <w:right w:val="none" w:sz="0" w:space="0" w:color="auto"/>
      </w:divBdr>
    </w:div>
    <w:div w:id="459540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image" Target="media/image7.emf"/><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image" Target="media/image6.jpeg"/><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10.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jp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JPG"/><Relationship Id="rId14" Type="http://schemas.openxmlformats.org/officeDocument/2006/relationships/image" Target="media/image8.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40</Pages>
  <Words>8235</Words>
  <Characters>48591</Characters>
  <Application>Microsoft Office Word</Application>
  <DocSecurity>0</DocSecurity>
  <Lines>404</Lines>
  <Paragraphs>113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56713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2021-05-11T09:13:00Z</dcterms:created>
  <dcterms:modified xsi:type="dcterms:W3CDTF">2021-05-14T09:49:00Z</dcterms:modified>
</cp:coreProperties>
</file>